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85" w:rsidRPr="00111692" w:rsidRDefault="00544085" w:rsidP="00544085">
      <w:pPr>
        <w:tabs>
          <w:tab w:val="left" w:pos="8364"/>
        </w:tabs>
        <w:ind w:left="8647"/>
        <w:rPr>
          <w:rFonts w:ascii="Times New Roman" w:hAnsi="Times New Roman"/>
          <w:caps/>
          <w:szCs w:val="28"/>
        </w:rPr>
      </w:pPr>
      <w:r w:rsidRPr="00111692">
        <w:rPr>
          <w:rFonts w:ascii="Times New Roman" w:hAnsi="Times New Roman"/>
          <w:caps/>
          <w:szCs w:val="28"/>
        </w:rPr>
        <w:t>Затверджено</w:t>
      </w:r>
    </w:p>
    <w:p w:rsidR="00544085" w:rsidRPr="00111692" w:rsidRDefault="00544085" w:rsidP="00544085">
      <w:pPr>
        <w:tabs>
          <w:tab w:val="left" w:pos="8364"/>
        </w:tabs>
        <w:ind w:left="8647"/>
        <w:rPr>
          <w:rFonts w:ascii="Times New Roman" w:hAnsi="Times New Roman"/>
          <w:caps/>
          <w:szCs w:val="28"/>
        </w:rPr>
      </w:pPr>
      <w:r w:rsidRPr="00111692">
        <w:rPr>
          <w:rFonts w:ascii="Times New Roman" w:hAnsi="Times New Roman"/>
          <w:szCs w:val="28"/>
        </w:rPr>
        <w:t>Наказ Міністерства фінансів України</w:t>
      </w:r>
    </w:p>
    <w:p w:rsidR="00544085" w:rsidRPr="00111692" w:rsidRDefault="00544085" w:rsidP="00544085">
      <w:pPr>
        <w:tabs>
          <w:tab w:val="left" w:pos="8364"/>
        </w:tabs>
        <w:ind w:left="8647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szCs w:val="28"/>
        </w:rPr>
        <w:t xml:space="preserve">26.08.2014 </w:t>
      </w:r>
      <w:r w:rsidRPr="00111692">
        <w:rPr>
          <w:rFonts w:ascii="Times New Roman" w:hAnsi="Times New Roman"/>
          <w:szCs w:val="28"/>
        </w:rPr>
        <w:t xml:space="preserve"> № </w:t>
      </w:r>
      <w:r>
        <w:rPr>
          <w:rFonts w:ascii="Times New Roman" w:hAnsi="Times New Roman"/>
          <w:szCs w:val="28"/>
        </w:rPr>
        <w:t>836</w:t>
      </w:r>
    </w:p>
    <w:p w:rsidR="00544085" w:rsidRPr="00111692" w:rsidRDefault="00544085" w:rsidP="00544085">
      <w:pPr>
        <w:jc w:val="center"/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jc w:val="center"/>
        <w:rPr>
          <w:rFonts w:ascii="Times New Roman" w:hAnsi="Times New Roman"/>
          <w:b/>
          <w:szCs w:val="28"/>
        </w:rPr>
      </w:pPr>
    </w:p>
    <w:p w:rsidR="00AD5C0E" w:rsidRDefault="00544085" w:rsidP="00544085">
      <w:pPr>
        <w:jc w:val="center"/>
        <w:rPr>
          <w:rFonts w:ascii="Times New Roman" w:hAnsi="Times New Roman"/>
          <w:b/>
          <w:szCs w:val="28"/>
        </w:rPr>
      </w:pPr>
      <w:r w:rsidRPr="00111692">
        <w:rPr>
          <w:rFonts w:ascii="Times New Roman" w:hAnsi="Times New Roman"/>
          <w:b/>
          <w:szCs w:val="28"/>
        </w:rPr>
        <w:t>ЗВІТ</w:t>
      </w:r>
      <w:r w:rsidRPr="00111692">
        <w:rPr>
          <w:rFonts w:ascii="Times New Roman" w:hAnsi="Times New Roman"/>
          <w:b/>
          <w:szCs w:val="28"/>
        </w:rPr>
        <w:br/>
        <w:t>про виконання паспорта бюджетної програми місцевого бюджету станом</w:t>
      </w:r>
    </w:p>
    <w:p w:rsidR="00544085" w:rsidRPr="00111692" w:rsidRDefault="00C97B31" w:rsidP="00544085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 </w:t>
      </w:r>
      <w:r w:rsidRPr="00C97B31">
        <w:rPr>
          <w:rFonts w:ascii="Times New Roman" w:hAnsi="Times New Roman"/>
          <w:b/>
          <w:szCs w:val="28"/>
          <w:lang w:val="ru-RU"/>
        </w:rPr>
        <w:t>01.01.</w:t>
      </w:r>
      <w:r w:rsidR="003A3869">
        <w:rPr>
          <w:rFonts w:ascii="Times New Roman" w:hAnsi="Times New Roman"/>
          <w:b/>
          <w:szCs w:val="28"/>
        </w:rPr>
        <w:t>2019</w:t>
      </w:r>
      <w:r w:rsidR="00544085" w:rsidRPr="00111692">
        <w:rPr>
          <w:rFonts w:ascii="Times New Roman" w:hAnsi="Times New Roman"/>
          <w:b/>
          <w:szCs w:val="28"/>
        </w:rPr>
        <w:t xml:space="preserve"> року</w:t>
      </w:r>
    </w:p>
    <w:p w:rsidR="00544085" w:rsidRPr="00111692" w:rsidRDefault="00544085" w:rsidP="00544085">
      <w:pPr>
        <w:jc w:val="center"/>
        <w:rPr>
          <w:rFonts w:ascii="Times New Roman" w:hAnsi="Times New Roman"/>
          <w:b/>
          <w:szCs w:val="28"/>
        </w:rPr>
      </w:pPr>
      <w:r w:rsidRPr="00111692">
        <w:rPr>
          <w:rFonts w:ascii="Times New Roman" w:hAnsi="Times New Roman"/>
          <w:b/>
          <w:szCs w:val="28"/>
        </w:rPr>
        <w:br/>
        <w:t xml:space="preserve"> </w:t>
      </w:r>
    </w:p>
    <w:p w:rsidR="00544085" w:rsidRPr="00111692" w:rsidRDefault="00544085" w:rsidP="00544085">
      <w:pPr>
        <w:jc w:val="center"/>
        <w:rPr>
          <w:rFonts w:ascii="Times New Roman" w:hAnsi="Times New Roman"/>
          <w:b/>
          <w:szCs w:val="28"/>
        </w:rPr>
      </w:pPr>
    </w:p>
    <w:p w:rsidR="00544085" w:rsidRPr="00111692" w:rsidRDefault="00904126" w:rsidP="00544085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1.      </w:t>
      </w:r>
      <w:r w:rsidR="003A3869">
        <w:rPr>
          <w:rFonts w:ascii="Times New Roman" w:hAnsi="Times New Roman"/>
          <w:szCs w:val="28"/>
          <w:u w:val="single"/>
        </w:rPr>
        <w:t>02</w:t>
      </w:r>
      <w:r>
        <w:rPr>
          <w:rFonts w:ascii="Times New Roman" w:hAnsi="Times New Roman"/>
          <w:szCs w:val="28"/>
          <w:u w:val="single"/>
        </w:rPr>
        <w:t>00000</w:t>
      </w:r>
      <w:r w:rsidR="00544085" w:rsidRPr="0011169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</w:t>
      </w:r>
      <w:r>
        <w:rPr>
          <w:rFonts w:ascii="Times New Roman" w:hAnsi="Times New Roman"/>
          <w:szCs w:val="28"/>
          <w:u w:val="single"/>
        </w:rPr>
        <w:t>Виконавчий комітет Дрогобицької міської ради</w:t>
      </w:r>
      <w:r w:rsidR="00544085" w:rsidRPr="00111692">
        <w:rPr>
          <w:rFonts w:ascii="Times New Roman" w:hAnsi="Times New Roman"/>
          <w:szCs w:val="28"/>
        </w:rPr>
        <w:t xml:space="preserve"> </w:t>
      </w:r>
      <w:r w:rsidR="00544085" w:rsidRPr="00111692">
        <w:rPr>
          <w:rFonts w:ascii="Times New Roman" w:hAnsi="Times New Roman"/>
          <w:szCs w:val="28"/>
        </w:rPr>
        <w:br/>
      </w:r>
      <w:r w:rsidR="00544085">
        <w:rPr>
          <w:rFonts w:ascii="Times New Roman" w:hAnsi="Times New Roman"/>
          <w:szCs w:val="28"/>
        </w:rPr>
        <w:t xml:space="preserve">        </w:t>
      </w:r>
      <w:r w:rsidR="00544085" w:rsidRPr="00544085">
        <w:rPr>
          <w:rFonts w:ascii="Times New Roman" w:hAnsi="Times New Roman"/>
          <w:sz w:val="20"/>
        </w:rPr>
        <w:t xml:space="preserve">         (КПКВК МБ)  </w:t>
      </w:r>
      <w:r w:rsidR="00544085">
        <w:rPr>
          <w:rFonts w:ascii="Times New Roman" w:hAnsi="Times New Roman"/>
          <w:sz w:val="20"/>
        </w:rPr>
        <w:t xml:space="preserve">                       </w:t>
      </w:r>
      <w:r w:rsidR="00544085" w:rsidRPr="00544085">
        <w:rPr>
          <w:rFonts w:ascii="Times New Roman" w:hAnsi="Times New Roman"/>
          <w:sz w:val="20"/>
        </w:rPr>
        <w:t xml:space="preserve">    (найменування головного розпорядника) </w:t>
      </w:r>
      <w:r w:rsidR="00544085" w:rsidRPr="00544085">
        <w:rPr>
          <w:rFonts w:ascii="Times New Roman" w:hAnsi="Times New Roman"/>
          <w:sz w:val="20"/>
        </w:rPr>
        <w:br/>
      </w:r>
    </w:p>
    <w:p w:rsidR="00544085" w:rsidRPr="00111692" w:rsidRDefault="00904126" w:rsidP="00544085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2.      </w:t>
      </w:r>
      <w:r w:rsidR="003A3869">
        <w:rPr>
          <w:rFonts w:ascii="Times New Roman" w:hAnsi="Times New Roman"/>
          <w:szCs w:val="28"/>
          <w:u w:val="single"/>
        </w:rPr>
        <w:t>02</w:t>
      </w:r>
      <w:r>
        <w:rPr>
          <w:rFonts w:ascii="Times New Roman" w:hAnsi="Times New Roman"/>
          <w:szCs w:val="28"/>
          <w:u w:val="single"/>
        </w:rPr>
        <w:t>10000</w:t>
      </w:r>
      <w:r w:rsidR="00544085" w:rsidRPr="0011169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 </w:t>
      </w:r>
      <w:r>
        <w:rPr>
          <w:rFonts w:ascii="Times New Roman" w:hAnsi="Times New Roman"/>
          <w:szCs w:val="28"/>
          <w:u w:val="single"/>
        </w:rPr>
        <w:t>Виконавчий комітет Дрогобицької міської ради</w:t>
      </w:r>
      <w:r w:rsidRPr="00111692">
        <w:rPr>
          <w:rFonts w:ascii="Times New Roman" w:hAnsi="Times New Roman"/>
          <w:szCs w:val="28"/>
        </w:rPr>
        <w:t xml:space="preserve"> </w:t>
      </w:r>
      <w:r w:rsidR="00544085" w:rsidRPr="00111692">
        <w:rPr>
          <w:rFonts w:ascii="Times New Roman" w:hAnsi="Times New Roman"/>
          <w:szCs w:val="28"/>
        </w:rPr>
        <w:t xml:space="preserve"> </w:t>
      </w:r>
      <w:r w:rsidR="00544085" w:rsidRPr="00111692">
        <w:rPr>
          <w:rFonts w:ascii="Times New Roman" w:hAnsi="Times New Roman"/>
          <w:szCs w:val="28"/>
        </w:rPr>
        <w:br/>
      </w:r>
      <w:r w:rsidR="00544085">
        <w:rPr>
          <w:rFonts w:ascii="Times New Roman" w:hAnsi="Times New Roman"/>
          <w:szCs w:val="28"/>
        </w:rPr>
        <w:t xml:space="preserve">       </w:t>
      </w:r>
      <w:r w:rsidR="00544085" w:rsidRPr="00544085">
        <w:rPr>
          <w:rFonts w:ascii="Times New Roman" w:hAnsi="Times New Roman"/>
          <w:sz w:val="20"/>
        </w:rPr>
        <w:t xml:space="preserve">         (КПКВК МБ)  </w:t>
      </w:r>
      <w:r w:rsidR="00544085">
        <w:rPr>
          <w:rFonts w:ascii="Times New Roman" w:hAnsi="Times New Roman"/>
          <w:sz w:val="20"/>
        </w:rPr>
        <w:t xml:space="preserve">                     </w:t>
      </w:r>
      <w:r w:rsidR="00544085" w:rsidRPr="00544085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="00544085" w:rsidRPr="00111692">
        <w:rPr>
          <w:rFonts w:ascii="Times New Roman" w:hAnsi="Times New Roman"/>
          <w:szCs w:val="28"/>
        </w:rPr>
        <w:t xml:space="preserve"> </w:t>
      </w:r>
      <w:r w:rsidR="00544085" w:rsidRPr="00111692">
        <w:rPr>
          <w:rFonts w:ascii="Times New Roman" w:hAnsi="Times New Roman"/>
          <w:szCs w:val="28"/>
        </w:rPr>
        <w:br/>
      </w:r>
    </w:p>
    <w:p w:rsidR="00544085" w:rsidRDefault="00904126" w:rsidP="00544085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3.    </w:t>
      </w:r>
      <w:r w:rsidR="003A3869">
        <w:rPr>
          <w:rFonts w:ascii="Times New Roman" w:hAnsi="Times New Roman"/>
          <w:szCs w:val="28"/>
          <w:u w:val="single"/>
        </w:rPr>
        <w:t>021312</w:t>
      </w:r>
      <w:r w:rsidRPr="00904126">
        <w:rPr>
          <w:rFonts w:ascii="Times New Roman" w:hAnsi="Times New Roman"/>
          <w:szCs w:val="28"/>
          <w:u w:val="single"/>
        </w:rPr>
        <w:t>1</w:t>
      </w:r>
      <w:r>
        <w:rPr>
          <w:rFonts w:ascii="Times New Roman" w:hAnsi="Times New Roman"/>
          <w:szCs w:val="28"/>
        </w:rPr>
        <w:t xml:space="preserve">              </w:t>
      </w:r>
      <w:r w:rsidR="003A3869" w:rsidRPr="003A3869">
        <w:rPr>
          <w:rFonts w:ascii="Times New Roman" w:hAnsi="Times New Roman"/>
          <w:szCs w:val="28"/>
          <w:u w:val="single"/>
        </w:rPr>
        <w:t>Утримання та забезпечення діяльності</w:t>
      </w:r>
      <w:r w:rsidRPr="003A3869">
        <w:rPr>
          <w:rFonts w:ascii="Times New Roman" w:hAnsi="Times New Roman"/>
          <w:szCs w:val="28"/>
          <w:u w:val="single"/>
        </w:rPr>
        <w:t xml:space="preserve"> </w:t>
      </w:r>
      <w:r w:rsidR="003A3869" w:rsidRPr="003A3869">
        <w:rPr>
          <w:rFonts w:ascii="Times New Roman" w:hAnsi="Times New Roman"/>
          <w:szCs w:val="28"/>
          <w:u w:val="single"/>
        </w:rPr>
        <w:t>ц</w:t>
      </w:r>
      <w:r w:rsidR="003A3869">
        <w:rPr>
          <w:rFonts w:ascii="Times New Roman" w:hAnsi="Times New Roman"/>
          <w:szCs w:val="28"/>
          <w:u w:val="single"/>
        </w:rPr>
        <w:t>ентрів</w:t>
      </w:r>
      <w:r>
        <w:rPr>
          <w:rFonts w:ascii="Times New Roman" w:hAnsi="Times New Roman"/>
          <w:szCs w:val="28"/>
          <w:u w:val="single"/>
        </w:rPr>
        <w:t xml:space="preserve"> соціальних служб для сім</w:t>
      </w:r>
      <w:r w:rsidRPr="003A3869">
        <w:rPr>
          <w:rFonts w:ascii="Times New Roman" w:hAnsi="Times New Roman"/>
          <w:szCs w:val="28"/>
          <w:u w:val="single"/>
        </w:rPr>
        <w:t>’</w:t>
      </w:r>
      <w:r>
        <w:rPr>
          <w:rFonts w:ascii="Times New Roman" w:hAnsi="Times New Roman"/>
          <w:szCs w:val="28"/>
          <w:u w:val="single"/>
        </w:rPr>
        <w:t>ї, дітей та молоді</w:t>
      </w:r>
      <w:r w:rsidR="00544085" w:rsidRPr="00111692">
        <w:rPr>
          <w:rFonts w:ascii="Times New Roman" w:hAnsi="Times New Roman"/>
          <w:szCs w:val="28"/>
        </w:rPr>
        <w:t xml:space="preserve"> </w:t>
      </w:r>
      <w:r w:rsidR="00544085" w:rsidRPr="00111692">
        <w:rPr>
          <w:rFonts w:ascii="Times New Roman" w:hAnsi="Times New Roman"/>
          <w:szCs w:val="28"/>
        </w:rPr>
        <w:br/>
      </w:r>
      <w:r w:rsidR="00544085">
        <w:rPr>
          <w:rFonts w:ascii="Times New Roman" w:hAnsi="Times New Roman"/>
          <w:szCs w:val="28"/>
        </w:rPr>
        <w:t xml:space="preserve">      </w:t>
      </w:r>
      <w:r w:rsidR="00544085" w:rsidRPr="00544085">
        <w:rPr>
          <w:rFonts w:ascii="Times New Roman" w:hAnsi="Times New Roman"/>
          <w:sz w:val="20"/>
        </w:rPr>
        <w:t xml:space="preserve">         (КПКВК МБ) </w:t>
      </w:r>
      <w:r w:rsidR="00544085">
        <w:rPr>
          <w:rFonts w:ascii="Times New Roman" w:hAnsi="Times New Roman"/>
          <w:sz w:val="20"/>
        </w:rPr>
        <w:t xml:space="preserve">          </w:t>
      </w:r>
      <w:r w:rsidR="00544085" w:rsidRPr="00544085">
        <w:rPr>
          <w:rFonts w:ascii="Times New Roman" w:hAnsi="Times New Roman"/>
          <w:sz w:val="20"/>
        </w:rPr>
        <w:t xml:space="preserve">  (КФКВК)</w:t>
      </w:r>
      <w:r w:rsidR="00544085" w:rsidRPr="00544085">
        <w:rPr>
          <w:rFonts w:ascii="Times New Roman" w:hAnsi="Times New Roman"/>
          <w:sz w:val="20"/>
          <w:vertAlign w:val="superscript"/>
        </w:rPr>
        <w:t>1</w:t>
      </w:r>
      <w:r w:rsidR="00544085" w:rsidRPr="00544085">
        <w:rPr>
          <w:rFonts w:ascii="Times New Roman" w:hAnsi="Times New Roman"/>
          <w:sz w:val="20"/>
        </w:rPr>
        <w:t xml:space="preserve"> </w:t>
      </w:r>
      <w:r w:rsidR="00544085">
        <w:rPr>
          <w:rFonts w:ascii="Times New Roman" w:hAnsi="Times New Roman"/>
          <w:sz w:val="20"/>
        </w:rPr>
        <w:t xml:space="preserve">           </w:t>
      </w:r>
      <w:r w:rsidR="00544085" w:rsidRPr="00544085">
        <w:rPr>
          <w:rFonts w:ascii="Times New Roman" w:hAnsi="Times New Roman"/>
          <w:sz w:val="20"/>
        </w:rPr>
        <w:t xml:space="preserve">    (найменування бюджетної програми) </w:t>
      </w:r>
      <w:r w:rsidR="00544085" w:rsidRPr="00544085">
        <w:rPr>
          <w:rFonts w:ascii="Times New Roman" w:hAnsi="Times New Roman"/>
          <w:sz w:val="20"/>
        </w:rPr>
        <w:br/>
      </w: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  <w:r w:rsidRPr="00111692">
        <w:rPr>
          <w:rFonts w:ascii="Times New Roman" w:hAnsi="Times New Roman"/>
          <w:szCs w:val="28"/>
        </w:rPr>
        <w:t xml:space="preserve">     4. Видатки та надання кредитів за бюджетною програмою за звітний період</w:t>
      </w:r>
    </w:p>
    <w:p w:rsidR="00544085" w:rsidRDefault="00544085" w:rsidP="00544085">
      <w:pPr>
        <w:jc w:val="right"/>
        <w:rPr>
          <w:rFonts w:ascii="Times New Roman" w:hAnsi="Times New Roman"/>
          <w:sz w:val="22"/>
          <w:szCs w:val="22"/>
        </w:rPr>
      </w:pPr>
    </w:p>
    <w:p w:rsidR="00544085" w:rsidRPr="00111692" w:rsidRDefault="00544085" w:rsidP="00544085">
      <w:pPr>
        <w:jc w:val="right"/>
        <w:rPr>
          <w:rFonts w:ascii="Times New Roman" w:hAnsi="Times New Roman"/>
          <w:sz w:val="22"/>
          <w:szCs w:val="22"/>
        </w:rPr>
      </w:pPr>
      <w:r w:rsidRPr="00111692">
        <w:rPr>
          <w:rFonts w:ascii="Times New Roman" w:hAnsi="Times New Roman"/>
          <w:sz w:val="22"/>
          <w:szCs w:val="22"/>
        </w:rPr>
        <w:t xml:space="preserve">(тис. </w:t>
      </w:r>
      <w:r w:rsidR="00904126">
        <w:rPr>
          <w:rFonts w:ascii="Times New Roman" w:hAnsi="Times New Roman"/>
          <w:sz w:val="22"/>
          <w:szCs w:val="22"/>
        </w:rPr>
        <w:t>грн.</w:t>
      </w:r>
      <w:r w:rsidRPr="00111692">
        <w:rPr>
          <w:rFonts w:ascii="Times New Roman" w:hAnsi="Times New Roman"/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4"/>
        <w:gridCol w:w="1980"/>
        <w:gridCol w:w="1482"/>
        <w:gridCol w:w="1751"/>
        <w:gridCol w:w="2021"/>
        <w:gridCol w:w="1200"/>
        <w:gridCol w:w="1600"/>
        <w:gridCol w:w="1900"/>
        <w:gridCol w:w="1239"/>
      </w:tblGrid>
      <w:tr w:rsidR="00544085" w:rsidRPr="00111692" w:rsidTr="00544085">
        <w:trPr>
          <w:cantSplit/>
          <w:jc w:val="center"/>
        </w:trPr>
        <w:tc>
          <w:tcPr>
            <w:tcW w:w="1723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Затверджено паспортом бюджетної програми</w:t>
            </w:r>
          </w:p>
        </w:tc>
        <w:tc>
          <w:tcPr>
            <w:tcW w:w="1678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Касові видатки (надані кредити)</w:t>
            </w:r>
          </w:p>
        </w:tc>
        <w:tc>
          <w:tcPr>
            <w:tcW w:w="1599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Відхилення</w:t>
            </w:r>
          </w:p>
        </w:tc>
      </w:tr>
      <w:tr w:rsidR="00544085" w:rsidRPr="00111692" w:rsidTr="00544085">
        <w:trPr>
          <w:jc w:val="center"/>
        </w:trPr>
        <w:tc>
          <w:tcPr>
            <w:tcW w:w="555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668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500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591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68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405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540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641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418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544085" w:rsidRPr="00111692" w:rsidTr="00544085">
        <w:trPr>
          <w:jc w:val="center"/>
        </w:trPr>
        <w:tc>
          <w:tcPr>
            <w:tcW w:w="55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8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0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1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904126" w:rsidRPr="00111692" w:rsidTr="00544085">
        <w:trPr>
          <w:jc w:val="center"/>
        </w:trPr>
        <w:tc>
          <w:tcPr>
            <w:tcW w:w="555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1699,0</w:t>
            </w:r>
          </w:p>
        </w:tc>
        <w:tc>
          <w:tcPr>
            <w:tcW w:w="668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139,7</w:t>
            </w:r>
          </w:p>
        </w:tc>
        <w:tc>
          <w:tcPr>
            <w:tcW w:w="500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1838,7</w:t>
            </w:r>
          </w:p>
        </w:tc>
        <w:tc>
          <w:tcPr>
            <w:tcW w:w="591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1698,7</w:t>
            </w:r>
          </w:p>
        </w:tc>
        <w:tc>
          <w:tcPr>
            <w:tcW w:w="682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066A0A"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405" w:type="pct"/>
          </w:tcPr>
          <w:p w:rsidR="00904126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  <w:r w:rsidR="00066A0A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540" w:type="pct"/>
          </w:tcPr>
          <w:p w:rsidR="00904126" w:rsidRPr="00111692" w:rsidRDefault="003A3869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-0,3</w:t>
            </w:r>
          </w:p>
        </w:tc>
        <w:tc>
          <w:tcPr>
            <w:tcW w:w="641" w:type="pct"/>
          </w:tcPr>
          <w:p w:rsidR="00904126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20,2</w:t>
            </w:r>
          </w:p>
        </w:tc>
        <w:tc>
          <w:tcPr>
            <w:tcW w:w="418" w:type="pct"/>
          </w:tcPr>
          <w:p w:rsidR="00904126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-19,9</w:t>
            </w:r>
          </w:p>
        </w:tc>
      </w:tr>
    </w:tbl>
    <w:p w:rsidR="00544085" w:rsidRPr="00111692" w:rsidRDefault="00544085" w:rsidP="00544085">
      <w:pPr>
        <w:ind w:firstLine="284"/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ind w:firstLine="284"/>
        <w:rPr>
          <w:rFonts w:ascii="Times New Roman" w:hAnsi="Times New Roman"/>
          <w:szCs w:val="28"/>
        </w:rPr>
      </w:pPr>
    </w:p>
    <w:p w:rsidR="00544085" w:rsidRDefault="00544085" w:rsidP="00544085">
      <w:pPr>
        <w:ind w:firstLine="28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  <w:r w:rsidRPr="00111692">
        <w:rPr>
          <w:rFonts w:ascii="Times New Roman" w:hAnsi="Times New Roman"/>
          <w:szCs w:val="28"/>
        </w:rPr>
        <w:lastRenderedPageBreak/>
        <w:t>5. Обсяги фінансування бюджетної програми за звітний період у розрізі підпрограм та завдань</w:t>
      </w:r>
    </w:p>
    <w:p w:rsidR="00544085" w:rsidRPr="00111692" w:rsidRDefault="00544085" w:rsidP="00544085">
      <w:pPr>
        <w:ind w:firstLine="284"/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ind w:right="10"/>
        <w:jc w:val="right"/>
        <w:rPr>
          <w:rFonts w:ascii="Times New Roman" w:hAnsi="Times New Roman"/>
          <w:sz w:val="22"/>
          <w:szCs w:val="22"/>
        </w:rPr>
      </w:pPr>
      <w:r w:rsidRPr="00111692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111692">
        <w:rPr>
          <w:rFonts w:ascii="Times New Roman" w:hAnsi="Times New Roman"/>
          <w:sz w:val="22"/>
          <w:szCs w:val="22"/>
        </w:rPr>
        <w:t>грн</w:t>
      </w:r>
      <w:proofErr w:type="spellEnd"/>
      <w:r w:rsidRPr="00111692">
        <w:rPr>
          <w:rFonts w:ascii="Times New Roman" w:hAnsi="Times New Roman"/>
          <w:sz w:val="22"/>
          <w:szCs w:val="22"/>
        </w:rPr>
        <w:t>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51"/>
        <w:gridCol w:w="1135"/>
        <w:gridCol w:w="2372"/>
        <w:gridCol w:w="1234"/>
        <w:gridCol w:w="1101"/>
        <w:gridCol w:w="971"/>
        <w:gridCol w:w="1234"/>
        <w:gridCol w:w="1192"/>
        <w:gridCol w:w="974"/>
        <w:gridCol w:w="1234"/>
        <w:gridCol w:w="1189"/>
        <w:gridCol w:w="968"/>
      </w:tblGrid>
      <w:tr w:rsidR="00544085" w:rsidRPr="00111692" w:rsidTr="00513AD1">
        <w:tc>
          <w:tcPr>
            <w:tcW w:w="189" w:type="pct"/>
            <w:vMerge w:val="restar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314" w:type="pct"/>
            <w:vMerge w:val="restart"/>
            <w:vAlign w:val="center"/>
          </w:tcPr>
          <w:p w:rsidR="00544085" w:rsidRPr="00111692" w:rsidRDefault="00544085" w:rsidP="00544085">
            <w:pPr>
              <w:numPr>
                <w:ins w:id="0" w:author="Inna" w:date="2009-12-02T13:45:00Z"/>
              </w:num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375" w:type="pct"/>
            <w:vMerge w:val="restart"/>
            <w:vAlign w:val="center"/>
          </w:tcPr>
          <w:p w:rsidR="00544085" w:rsidRPr="00111692" w:rsidRDefault="00544085" w:rsidP="00544085">
            <w:pPr>
              <w:numPr>
                <w:ins w:id="1" w:author="Inna" w:date="2009-12-02T13:45:00Z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784" w:type="pct"/>
            <w:vMerge w:val="restart"/>
            <w:vAlign w:val="center"/>
          </w:tcPr>
          <w:p w:rsidR="00544085" w:rsidRPr="00111692" w:rsidRDefault="00544085" w:rsidP="00544085">
            <w:pPr>
              <w:numPr>
                <w:ins w:id="2" w:author="Inna" w:date="2009-12-02T13:45:00Z"/>
              </w:num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093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Затверджено паспортом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бюджетної програми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на звітний період</w:t>
            </w:r>
          </w:p>
        </w:tc>
        <w:tc>
          <w:tcPr>
            <w:tcW w:w="1124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Касові видатки (надані кредити)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за звітний період</w:t>
            </w:r>
          </w:p>
        </w:tc>
        <w:tc>
          <w:tcPr>
            <w:tcW w:w="1122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Відхилення</w:t>
            </w:r>
          </w:p>
        </w:tc>
      </w:tr>
      <w:tr w:rsidR="00544085" w:rsidRPr="00111692" w:rsidTr="00513AD1">
        <w:tc>
          <w:tcPr>
            <w:tcW w:w="189" w:type="pct"/>
            <w:vMerge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  <w:vMerge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  <w:vMerge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Merge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364" w:type="pct"/>
            <w:vAlign w:val="center"/>
          </w:tcPr>
          <w:p w:rsidR="00544085" w:rsidRPr="00111692" w:rsidRDefault="00544085" w:rsidP="00544085">
            <w:pPr>
              <w:ind w:left="-85" w:right="-107" w:firstLine="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5AE1">
              <w:rPr>
                <w:rFonts w:ascii="Times New Roman" w:hAnsi="Times New Roman"/>
                <w:sz w:val="22"/>
                <w:szCs w:val="22"/>
              </w:rPr>
              <w:t>спеціальний</w:t>
            </w:r>
            <w:r w:rsidRPr="00111692">
              <w:rPr>
                <w:rFonts w:ascii="Times New Roman" w:hAnsi="Times New Roman"/>
                <w:sz w:val="22"/>
                <w:szCs w:val="22"/>
              </w:rPr>
              <w:t xml:space="preserve"> фонд</w:t>
            </w:r>
          </w:p>
        </w:tc>
        <w:tc>
          <w:tcPr>
            <w:tcW w:w="321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1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394" w:type="pct"/>
            <w:vAlign w:val="center"/>
          </w:tcPr>
          <w:p w:rsidR="00544085" w:rsidRPr="00111692" w:rsidRDefault="00544085" w:rsidP="00544085">
            <w:pPr>
              <w:ind w:left="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32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393" w:type="pct"/>
            <w:vAlign w:val="center"/>
          </w:tcPr>
          <w:p w:rsidR="00544085" w:rsidRPr="00111692" w:rsidRDefault="00544085" w:rsidP="00544085">
            <w:pPr>
              <w:ind w:left="-4" w:right="-10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32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544085" w:rsidRPr="00111692" w:rsidTr="00513AD1">
        <w:tc>
          <w:tcPr>
            <w:tcW w:w="189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84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64" w:type="pct"/>
            <w:vAlign w:val="center"/>
          </w:tcPr>
          <w:p w:rsidR="00544085" w:rsidRPr="00111692" w:rsidRDefault="00544085" w:rsidP="00544085">
            <w:pPr>
              <w:ind w:left="-85" w:right="-107" w:firstLine="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1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1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4" w:type="pct"/>
            <w:vAlign w:val="center"/>
          </w:tcPr>
          <w:p w:rsidR="00544085" w:rsidRPr="00111692" w:rsidRDefault="00544085" w:rsidP="00544085">
            <w:pPr>
              <w:ind w:left="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08" w:type="pct"/>
            <w:vAlign w:val="center"/>
          </w:tcPr>
          <w:p w:rsidR="00544085" w:rsidRPr="00111692" w:rsidRDefault="00544085" w:rsidP="00544085">
            <w:pPr>
              <w:ind w:right="-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93" w:type="pct"/>
            <w:vAlign w:val="center"/>
          </w:tcPr>
          <w:p w:rsidR="00544085" w:rsidRPr="00111692" w:rsidRDefault="00544085" w:rsidP="00544085">
            <w:pPr>
              <w:ind w:left="-4" w:right="-10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2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544085" w:rsidRPr="00111692" w:rsidTr="00513AD1">
        <w:tc>
          <w:tcPr>
            <w:tcW w:w="189" w:type="pct"/>
          </w:tcPr>
          <w:p w:rsidR="00544085" w:rsidRPr="00111692" w:rsidRDefault="00904126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4" w:type="pct"/>
          </w:tcPr>
          <w:p w:rsidR="00544085" w:rsidRPr="00904126" w:rsidRDefault="003A3869" w:rsidP="0054408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021312</w:t>
            </w:r>
            <w:r w:rsidR="00904126" w:rsidRPr="0090412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544085" w:rsidRPr="00111692" w:rsidRDefault="00544085" w:rsidP="0054408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Підпрограма</w:t>
            </w: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13AD1">
        <w:tc>
          <w:tcPr>
            <w:tcW w:w="189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544085" w:rsidRPr="00111692" w:rsidRDefault="00544085" w:rsidP="0054408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 w:rsidR="0079547C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13AD1">
        <w:tc>
          <w:tcPr>
            <w:tcW w:w="189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544085" w:rsidRPr="0079547C" w:rsidRDefault="0079547C" w:rsidP="0054408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Утримання центрів соціальних служб для</w:t>
            </w:r>
            <w:r w:rsidR="002B3D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сім’</w:t>
            </w:r>
            <w:r w:rsidRPr="0079547C">
              <w:rPr>
                <w:rFonts w:ascii="Times New Roman" w:hAnsi="Times New Roman"/>
                <w:sz w:val="16"/>
                <w:szCs w:val="16"/>
                <w:lang w:val="ru-RU"/>
              </w:rPr>
              <w:t>ї</w:t>
            </w:r>
            <w:proofErr w:type="spellEnd"/>
            <w:r w:rsidRPr="0079547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9547C">
              <w:rPr>
                <w:rFonts w:ascii="Times New Roman" w:hAnsi="Times New Roman"/>
                <w:sz w:val="16"/>
                <w:szCs w:val="16"/>
                <w:lang w:val="ru-RU"/>
              </w:rPr>
              <w:t>дітей</w:t>
            </w:r>
            <w:proofErr w:type="spellEnd"/>
            <w:r w:rsidRPr="0079547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79547C">
              <w:rPr>
                <w:rFonts w:ascii="Times New Roman" w:hAnsi="Times New Roman"/>
                <w:sz w:val="16"/>
                <w:szCs w:val="16"/>
                <w:lang w:val="ru-RU"/>
              </w:rPr>
              <w:t>молоді</w:t>
            </w:r>
            <w:proofErr w:type="spellEnd"/>
          </w:p>
        </w:tc>
        <w:tc>
          <w:tcPr>
            <w:tcW w:w="408" w:type="pct"/>
          </w:tcPr>
          <w:p w:rsidR="00544085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1401,0</w:t>
            </w:r>
          </w:p>
        </w:tc>
        <w:tc>
          <w:tcPr>
            <w:tcW w:w="36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544085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1401,0</w:t>
            </w:r>
          </w:p>
        </w:tc>
        <w:tc>
          <w:tcPr>
            <w:tcW w:w="408" w:type="pct"/>
          </w:tcPr>
          <w:p w:rsidR="00544085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1398</w:t>
            </w:r>
            <w:r w:rsidR="00066A0A">
              <w:rPr>
                <w:rFonts w:ascii="Times New Roman" w:hAnsi="Times New Roman"/>
                <w:sz w:val="22"/>
                <w:szCs w:val="22"/>
              </w:rPr>
              <w:t>,7</w:t>
            </w:r>
          </w:p>
        </w:tc>
        <w:tc>
          <w:tcPr>
            <w:tcW w:w="39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1398</w:t>
            </w:r>
            <w:r w:rsidR="00513AD1">
              <w:rPr>
                <w:rFonts w:ascii="Times New Roman" w:hAnsi="Times New Roman"/>
                <w:sz w:val="22"/>
                <w:szCs w:val="22"/>
              </w:rPr>
              <w:t>,7</w:t>
            </w:r>
          </w:p>
        </w:tc>
        <w:tc>
          <w:tcPr>
            <w:tcW w:w="408" w:type="pct"/>
          </w:tcPr>
          <w:p w:rsidR="00544085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-2</w:t>
            </w:r>
            <w:r w:rsidR="00513AD1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393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544085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-2</w:t>
            </w:r>
            <w:r w:rsidR="00513AD1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Default="0079547C" w:rsidP="0054408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Pr="000A2090" w:rsidRDefault="0079547C" w:rsidP="00DB58D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Реалізація 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рограми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 xml:space="preserve"> соціальної підтримки сімей та осіб, які опинилися в складних життєвих обставинах на період</w:t>
            </w:r>
            <w:r w:rsidRPr="000A209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>до 2018 року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394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13AD1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513AD1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13AD1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13AD1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Pr="000A2090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Реалізація 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рограми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 xml:space="preserve"> соціально-психологічної підтримки учасників антитерористичної операції та членів їх сімей на період до 2020 року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</w:t>
            </w:r>
            <w:r w:rsidR="00066A0A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</w:t>
            </w:r>
            <w:r w:rsidR="00066A0A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E5AE1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E5AE1" w:rsidRPr="00111692" w:rsidRDefault="008E5AE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Pr="000A2090" w:rsidRDefault="0079547C" w:rsidP="00DB58D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Реалізація 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>Програм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и</w:t>
            </w:r>
            <w:r w:rsidRPr="000A2090">
              <w:rPr>
                <w:rFonts w:ascii="Times New Roman" w:hAnsi="Times New Roman"/>
                <w:i/>
                <w:sz w:val="16"/>
                <w:szCs w:val="16"/>
              </w:rPr>
              <w:t xml:space="preserve"> оздоровлення дітей пільгових категорій (дітей з інвалідністю) м. Дрогобича на 2016 – 2018 роки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Pr="00111692" w:rsidRDefault="0079547C" w:rsidP="00DB58D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Реалізація Програми літнього дозвілля дітей соціальних категорій та інших дітей, які не залучені до відпочинку та оздоровлення у літніх таборах під час літніх канікул «За крок від дому»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408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66A0A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1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:rsidR="0079547C" w:rsidRPr="00063240" w:rsidRDefault="0079547C" w:rsidP="00DB58D6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063240">
              <w:rPr>
                <w:rFonts w:ascii="Times New Roman" w:hAnsi="Times New Roman"/>
                <w:i/>
                <w:sz w:val="16"/>
                <w:szCs w:val="16"/>
              </w:rPr>
              <w:t>Реалізація програми DARE «Освітні й соціальні інновації в Україні,Молдові та Румунії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для кращого життя наших дітей</w:t>
            </w:r>
            <w:r w:rsidRPr="00063240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08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4" w:type="pct"/>
          </w:tcPr>
          <w:p w:rsidR="0079547C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139,7</w:t>
            </w:r>
          </w:p>
        </w:tc>
        <w:tc>
          <w:tcPr>
            <w:tcW w:w="321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139,7</w:t>
            </w: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</w:t>
            </w:r>
            <w:r w:rsidR="0079547C">
              <w:rPr>
                <w:rFonts w:ascii="Times New Roman" w:hAnsi="Times New Roman"/>
                <w:sz w:val="22"/>
                <w:szCs w:val="22"/>
              </w:rPr>
              <w:t>,7</w:t>
            </w: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154,7</w:t>
            </w:r>
          </w:p>
        </w:tc>
        <w:tc>
          <w:tcPr>
            <w:tcW w:w="408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79547C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322" w:type="pct"/>
          </w:tcPr>
          <w:p w:rsidR="0079547C" w:rsidRDefault="0079547C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79547C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79547C" w:rsidRPr="00111692" w:rsidTr="00513AD1">
        <w:tc>
          <w:tcPr>
            <w:tcW w:w="189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14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75" w:type="pct"/>
          </w:tcPr>
          <w:p w:rsidR="0079547C" w:rsidRPr="00111692" w:rsidRDefault="0079547C" w:rsidP="005440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84" w:type="pct"/>
          </w:tcPr>
          <w:p w:rsidR="0079547C" w:rsidRPr="00111692" w:rsidRDefault="0079547C" w:rsidP="0054408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408" w:type="pct"/>
          </w:tcPr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1699,0</w:t>
            </w:r>
          </w:p>
        </w:tc>
        <w:tc>
          <w:tcPr>
            <w:tcW w:w="364" w:type="pct"/>
          </w:tcPr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139,7</w:t>
            </w:r>
          </w:p>
        </w:tc>
        <w:tc>
          <w:tcPr>
            <w:tcW w:w="321" w:type="pct"/>
          </w:tcPr>
          <w:p w:rsidR="0079547C" w:rsidRPr="00A364DF" w:rsidRDefault="0079547C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1838,7</w:t>
            </w:r>
          </w:p>
        </w:tc>
        <w:tc>
          <w:tcPr>
            <w:tcW w:w="408" w:type="pct"/>
          </w:tcPr>
          <w:p w:rsidR="0079547C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1698,7</w:t>
            </w:r>
          </w:p>
        </w:tc>
        <w:tc>
          <w:tcPr>
            <w:tcW w:w="394" w:type="pct"/>
          </w:tcPr>
          <w:p w:rsidR="0079547C" w:rsidRPr="00111692" w:rsidRDefault="00066A0A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159,9</w:t>
            </w:r>
          </w:p>
        </w:tc>
        <w:tc>
          <w:tcPr>
            <w:tcW w:w="322" w:type="pct"/>
          </w:tcPr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1858,6</w:t>
            </w:r>
          </w:p>
        </w:tc>
        <w:tc>
          <w:tcPr>
            <w:tcW w:w="408" w:type="pct"/>
          </w:tcPr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-0,3</w:t>
            </w:r>
          </w:p>
        </w:tc>
        <w:tc>
          <w:tcPr>
            <w:tcW w:w="393" w:type="pct"/>
          </w:tcPr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20,2</w:t>
            </w:r>
          </w:p>
        </w:tc>
        <w:tc>
          <w:tcPr>
            <w:tcW w:w="322" w:type="pct"/>
          </w:tcPr>
          <w:p w:rsidR="0079547C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19,9</w:t>
            </w:r>
          </w:p>
        </w:tc>
      </w:tr>
    </w:tbl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ind w:firstLine="284"/>
        <w:rPr>
          <w:rFonts w:ascii="Times New Roman" w:hAnsi="Times New Roman"/>
          <w:szCs w:val="28"/>
        </w:rPr>
      </w:pPr>
      <w:r w:rsidRPr="00111692">
        <w:rPr>
          <w:rFonts w:ascii="Times New Roman" w:hAnsi="Times New Roman"/>
          <w:szCs w:val="28"/>
        </w:rPr>
        <w:t>6. Видатки на реалізацію регіональних цільових програм, які виконуються в межах бюджетної програми, за звітний період</w:t>
      </w:r>
    </w:p>
    <w:p w:rsidR="00544085" w:rsidRPr="00111692" w:rsidRDefault="00544085" w:rsidP="00544085">
      <w:pPr>
        <w:ind w:firstLine="13608"/>
        <w:jc w:val="both"/>
        <w:rPr>
          <w:rFonts w:ascii="Times New Roman" w:hAnsi="Times New Roman"/>
          <w:sz w:val="22"/>
          <w:szCs w:val="22"/>
        </w:rPr>
      </w:pPr>
      <w:r w:rsidRPr="00111692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111692">
        <w:rPr>
          <w:rFonts w:ascii="Times New Roman" w:hAnsi="Times New Roman"/>
          <w:sz w:val="22"/>
          <w:szCs w:val="22"/>
        </w:rPr>
        <w:t>грн</w:t>
      </w:r>
      <w:proofErr w:type="spellEnd"/>
      <w:r w:rsidRPr="00111692">
        <w:rPr>
          <w:rFonts w:ascii="Times New Roman" w:hAnsi="Times New Roman"/>
          <w:sz w:val="22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1"/>
        <w:gridCol w:w="1265"/>
        <w:gridCol w:w="1399"/>
        <w:gridCol w:w="981"/>
        <w:gridCol w:w="1265"/>
        <w:gridCol w:w="1399"/>
        <w:gridCol w:w="842"/>
        <w:gridCol w:w="1259"/>
        <w:gridCol w:w="1541"/>
        <w:gridCol w:w="975"/>
      </w:tblGrid>
      <w:tr w:rsidR="00544085" w:rsidRPr="00111692" w:rsidTr="00544085">
        <w:tc>
          <w:tcPr>
            <w:tcW w:w="1313" w:type="pct"/>
            <w:vMerge w:val="restar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Назва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регіональної цільової програми та підпрограми</w:t>
            </w:r>
          </w:p>
        </w:tc>
        <w:tc>
          <w:tcPr>
            <w:tcW w:w="1230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Затверджено паспортом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бюджетної програми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на звітний період</w:t>
            </w:r>
          </w:p>
        </w:tc>
        <w:tc>
          <w:tcPr>
            <w:tcW w:w="1183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Касові видатки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 xml:space="preserve">(надані кредити)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за звітний період</w:t>
            </w:r>
          </w:p>
        </w:tc>
        <w:tc>
          <w:tcPr>
            <w:tcW w:w="1274" w:type="pct"/>
            <w:gridSpan w:val="3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Відхилення</w:t>
            </w:r>
          </w:p>
        </w:tc>
      </w:tr>
      <w:tr w:rsidR="00544085" w:rsidRPr="00111692" w:rsidTr="00544085">
        <w:tc>
          <w:tcPr>
            <w:tcW w:w="1313" w:type="pct"/>
            <w:vMerge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ind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331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427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284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  <w:tc>
          <w:tcPr>
            <w:tcW w:w="425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загальний фонд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спеціальний</w:t>
            </w:r>
          </w:p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330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7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ind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1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27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4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5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30" w:type="pct"/>
            <w:tcMar>
              <w:left w:w="28" w:type="dxa"/>
              <w:right w:w="28" w:type="dxa"/>
            </w:tcMar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427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0" w:type="pct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1313" w:type="pct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7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2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0" w:type="pct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  <w:r w:rsidRPr="00111692">
        <w:rPr>
          <w:rFonts w:ascii="Times New Roman" w:hAnsi="Times New Roman"/>
          <w:szCs w:val="28"/>
        </w:rPr>
        <w:t>7. Результативні показники бюджетної програми та аналіз їх виконання за звітний період</w:t>
      </w: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1162"/>
        <w:gridCol w:w="2551"/>
        <w:gridCol w:w="1137"/>
        <w:gridCol w:w="1327"/>
        <w:gridCol w:w="2639"/>
        <w:gridCol w:w="2551"/>
        <w:gridCol w:w="2268"/>
      </w:tblGrid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162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Показники</w:t>
            </w:r>
          </w:p>
        </w:tc>
        <w:tc>
          <w:tcPr>
            <w:tcW w:w="113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32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2639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Затверджено паспортом бюджетної програми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на звітний період</w:t>
            </w: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Виконано за звітний період (касові видатки/надані кредити)</w:t>
            </w:r>
          </w:p>
        </w:tc>
        <w:tc>
          <w:tcPr>
            <w:tcW w:w="2268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Відхилення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2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639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Підпрограма 1</w:t>
            </w:r>
          </w:p>
        </w:tc>
        <w:tc>
          <w:tcPr>
            <w:tcW w:w="113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Завдання 1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затрат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z w:val="22"/>
                <w:szCs w:val="22"/>
              </w:rPr>
              <w:t>показник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3AD1" w:rsidRPr="00111692" w:rsidTr="00E509EE">
        <w:tc>
          <w:tcPr>
            <w:tcW w:w="506" w:type="dxa"/>
            <w:vAlign w:val="center"/>
          </w:tcPr>
          <w:p w:rsidR="00513AD1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13AD1" w:rsidRPr="00111692" w:rsidRDefault="00513AD1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13AD1" w:rsidRPr="005C2998" w:rsidRDefault="00513AD1" w:rsidP="00DB58D6">
            <w:pPr>
              <w:pStyle w:val="a8"/>
              <w:ind w:firstLine="0"/>
              <w:rPr>
                <w:i/>
                <w:sz w:val="20"/>
                <w:szCs w:val="20"/>
                <w:lang w:val="ru-RU"/>
              </w:rPr>
            </w:pPr>
            <w:proofErr w:type="spellStart"/>
            <w:r w:rsidRPr="005C2998">
              <w:rPr>
                <w:i/>
                <w:sz w:val="20"/>
                <w:szCs w:val="20"/>
                <w:lang w:val="ru-RU"/>
              </w:rPr>
              <w:t>Кількість</w:t>
            </w:r>
            <w:proofErr w:type="spellEnd"/>
            <w:r w:rsidRPr="005C2998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C2998">
              <w:rPr>
                <w:i/>
                <w:sz w:val="20"/>
                <w:szCs w:val="20"/>
                <w:lang w:val="ru-RU"/>
              </w:rPr>
              <w:t>центрів</w:t>
            </w:r>
            <w:proofErr w:type="spellEnd"/>
            <w:r w:rsidRPr="005C2998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5C2998">
              <w:rPr>
                <w:i/>
                <w:sz w:val="20"/>
                <w:szCs w:val="20"/>
                <w:lang w:val="ru-RU"/>
              </w:rPr>
              <w:t>соц</w:t>
            </w:r>
            <w:proofErr w:type="gramEnd"/>
            <w:r w:rsidRPr="005C2998">
              <w:rPr>
                <w:i/>
                <w:sz w:val="20"/>
                <w:szCs w:val="20"/>
                <w:lang w:val="ru-RU"/>
              </w:rPr>
              <w:t>іальних</w:t>
            </w:r>
            <w:proofErr w:type="spellEnd"/>
            <w:r w:rsidRPr="005C2998">
              <w:rPr>
                <w:i/>
                <w:sz w:val="20"/>
                <w:szCs w:val="20"/>
                <w:lang w:val="ru-RU"/>
              </w:rPr>
              <w:t xml:space="preserve"> служб для </w:t>
            </w:r>
            <w:proofErr w:type="spellStart"/>
            <w:r w:rsidRPr="005C2998">
              <w:rPr>
                <w:i/>
                <w:sz w:val="20"/>
                <w:szCs w:val="20"/>
                <w:lang w:val="ru-RU"/>
              </w:rPr>
              <w:t>сім'ї</w:t>
            </w:r>
            <w:proofErr w:type="spellEnd"/>
            <w:r w:rsidRPr="005C2998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C2998">
              <w:rPr>
                <w:i/>
                <w:sz w:val="20"/>
                <w:szCs w:val="20"/>
                <w:lang w:val="ru-RU"/>
              </w:rPr>
              <w:t>дітей</w:t>
            </w:r>
            <w:proofErr w:type="spellEnd"/>
            <w:r w:rsidRPr="005C2998">
              <w:rPr>
                <w:i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C2998">
              <w:rPr>
                <w:i/>
                <w:sz w:val="20"/>
                <w:szCs w:val="20"/>
                <w:lang w:val="ru-RU"/>
              </w:rPr>
              <w:t>молоді</w:t>
            </w:r>
            <w:proofErr w:type="spellEnd"/>
          </w:p>
        </w:tc>
        <w:tc>
          <w:tcPr>
            <w:tcW w:w="1137" w:type="dxa"/>
          </w:tcPr>
          <w:p w:rsidR="00513AD1" w:rsidRPr="002B3D80" w:rsidRDefault="00513AD1" w:rsidP="002B3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327" w:type="dxa"/>
          </w:tcPr>
          <w:p w:rsidR="00513AD1" w:rsidRPr="00111692" w:rsidRDefault="00513AD1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13AD1" w:rsidRPr="00111692" w:rsidRDefault="00513AD1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513AD1" w:rsidRPr="00111692" w:rsidRDefault="00513AD1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13AD1" w:rsidRPr="00111692" w:rsidRDefault="00513AD1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3AD1" w:rsidRPr="00111692" w:rsidTr="00E509EE">
        <w:tc>
          <w:tcPr>
            <w:tcW w:w="506" w:type="dxa"/>
            <w:vAlign w:val="center"/>
          </w:tcPr>
          <w:p w:rsidR="00513AD1" w:rsidRPr="00111692" w:rsidRDefault="00513AD1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13AD1" w:rsidRPr="00111692" w:rsidRDefault="00513AD1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13AD1" w:rsidRPr="005C2998" w:rsidRDefault="00513AD1" w:rsidP="00DB58D6">
            <w:pPr>
              <w:pStyle w:val="Nata1"/>
              <w:rPr>
                <w:b w:val="0"/>
                <w:i/>
                <w:sz w:val="20"/>
              </w:rPr>
            </w:pPr>
            <w:proofErr w:type="spellStart"/>
            <w:r w:rsidRPr="005C2998">
              <w:rPr>
                <w:b w:val="0"/>
                <w:i/>
                <w:sz w:val="20"/>
              </w:rPr>
              <w:t>Кількість</w:t>
            </w:r>
            <w:proofErr w:type="spellEnd"/>
            <w:r w:rsidRPr="005C2998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5C2998">
              <w:rPr>
                <w:b w:val="0"/>
                <w:i/>
                <w:sz w:val="20"/>
              </w:rPr>
              <w:t>штатних</w:t>
            </w:r>
            <w:proofErr w:type="spellEnd"/>
            <w:r w:rsidRPr="005C2998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5C2998">
              <w:rPr>
                <w:b w:val="0"/>
                <w:i/>
                <w:sz w:val="20"/>
              </w:rPr>
              <w:t>працівників</w:t>
            </w:r>
            <w:proofErr w:type="spellEnd"/>
            <w:r w:rsidRPr="005C2998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5C2998">
              <w:rPr>
                <w:b w:val="0"/>
                <w:i/>
                <w:sz w:val="20"/>
              </w:rPr>
              <w:t>центрі</w:t>
            </w:r>
            <w:proofErr w:type="gramStart"/>
            <w:r w:rsidRPr="005C2998">
              <w:rPr>
                <w:b w:val="0"/>
                <w:i/>
                <w:sz w:val="20"/>
              </w:rPr>
              <w:t>в</w:t>
            </w:r>
            <w:proofErr w:type="spellEnd"/>
            <w:proofErr w:type="gramEnd"/>
          </w:p>
        </w:tc>
        <w:tc>
          <w:tcPr>
            <w:tcW w:w="1137" w:type="dxa"/>
          </w:tcPr>
          <w:p w:rsidR="00513AD1" w:rsidRPr="002B3D80" w:rsidRDefault="00513AD1" w:rsidP="002B3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посад</w:t>
            </w:r>
          </w:p>
        </w:tc>
        <w:tc>
          <w:tcPr>
            <w:tcW w:w="1327" w:type="dxa"/>
          </w:tcPr>
          <w:p w:rsidR="00513AD1" w:rsidRPr="00111692" w:rsidRDefault="00513AD1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13AD1" w:rsidRDefault="00513AD1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:rsidR="00513AD1" w:rsidRDefault="00CC2384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268" w:type="dxa"/>
          </w:tcPr>
          <w:p w:rsidR="00513AD1" w:rsidRDefault="00513AD1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CC23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3" w:type="dxa"/>
            <w:gridSpan w:val="6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  <w:r w:rsidR="00A2620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</w:t>
            </w:r>
            <w:r w:rsidR="00A26200" w:rsidRPr="00A26200">
              <w:rPr>
                <w:rFonts w:ascii="Times New Roman" w:hAnsi="Times New Roman"/>
                <w:i/>
                <w:sz w:val="22"/>
                <w:szCs w:val="22"/>
              </w:rPr>
              <w:t>( начальник відділу і психолог вийшли з відпустки по догляду за дитиною у вересні і листопаді 2018р.)</w:t>
            </w:r>
            <w:r w:rsidR="005B100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продукту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z w:val="22"/>
                <w:szCs w:val="22"/>
              </w:rPr>
              <w:t>показник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314CF" w:rsidRDefault="00104F9C" w:rsidP="00544085">
            <w:pPr>
              <w:rPr>
                <w:rFonts w:ascii="Times New Roman" w:hAnsi="Times New Roman"/>
                <w:sz w:val="18"/>
                <w:szCs w:val="18"/>
              </w:rPr>
            </w:pPr>
            <w:r w:rsidRPr="001314CF">
              <w:rPr>
                <w:rFonts w:ascii="Times New Roman" w:hAnsi="Times New Roman"/>
                <w:i/>
                <w:sz w:val="18"/>
                <w:szCs w:val="18"/>
              </w:rPr>
              <w:t>кількість прийомних сімей, дитячих будинків сімейного типу,сімей, які опинилися в складних життєвих обставинах, охоплених соціальним супроводом</w:t>
            </w:r>
          </w:p>
        </w:tc>
        <w:tc>
          <w:tcPr>
            <w:tcW w:w="1137" w:type="dxa"/>
          </w:tcPr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44085" w:rsidRPr="00111692" w:rsidRDefault="00D74B2F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104F9C">
              <w:rPr>
                <w:rFonts w:ascii="Times New Roman" w:hAnsi="Times New Roman"/>
                <w:sz w:val="22"/>
                <w:szCs w:val="22"/>
              </w:rPr>
              <w:t>д.</w:t>
            </w:r>
          </w:p>
        </w:tc>
        <w:tc>
          <w:tcPr>
            <w:tcW w:w="1327" w:type="dxa"/>
          </w:tcPr>
          <w:p w:rsidR="00406B48" w:rsidRDefault="00406B48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06B48" w:rsidRDefault="00406B48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44085" w:rsidRPr="00111692" w:rsidRDefault="00CC2384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звіти</w:t>
            </w:r>
          </w:p>
        </w:tc>
        <w:tc>
          <w:tcPr>
            <w:tcW w:w="2639" w:type="dxa"/>
          </w:tcPr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44085" w:rsidRPr="00111692" w:rsidRDefault="00CC2384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</w:p>
        </w:tc>
        <w:tc>
          <w:tcPr>
            <w:tcW w:w="2551" w:type="dxa"/>
          </w:tcPr>
          <w:p w:rsidR="00544085" w:rsidRDefault="00544085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406B48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895</w:t>
            </w: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Pr="00111692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Default="00544085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Default="00406B48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-305</w:t>
            </w:r>
          </w:p>
          <w:p w:rsidR="00104F9C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F9C" w:rsidRPr="00111692" w:rsidRDefault="00104F9C" w:rsidP="00104F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3" w:type="dxa"/>
            <w:gridSpan w:val="6"/>
          </w:tcPr>
          <w:p w:rsidR="00544085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</w:p>
          <w:p w:rsidR="00104F9C" w:rsidRPr="00D74B2F" w:rsidRDefault="00406B48" w:rsidP="00544085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Збільшено кількість профілактичних заходів, у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</w:rPr>
              <w:t>зв’</w:t>
            </w:r>
            <w:r w:rsidRPr="00406B4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яз</w:t>
            </w:r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ку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з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чим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кількість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сімей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у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складних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життєвих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обставинах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B100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зменшила</w:t>
            </w:r>
            <w:r w:rsidRPr="00406B48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сь</w:t>
            </w:r>
            <w:proofErr w:type="spellEnd"/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ефективності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z w:val="22"/>
                <w:szCs w:val="22"/>
              </w:rPr>
              <w:t>показник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46668F" w:rsidRDefault="0046668F" w:rsidP="0054408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Середні витрати на забезпечення діяльності одного працівника центру СССДМ</w:t>
            </w:r>
          </w:p>
        </w:tc>
        <w:tc>
          <w:tcPr>
            <w:tcW w:w="1137" w:type="dxa"/>
          </w:tcPr>
          <w:p w:rsidR="00544085" w:rsidRDefault="00544085" w:rsidP="004666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6668F" w:rsidRPr="00111692" w:rsidRDefault="00B16160" w:rsidP="004666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pgNum/>
            </w:r>
            <w:r w:rsidR="00F71EE6">
              <w:rPr>
                <w:rFonts w:ascii="Times New Roman" w:hAnsi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/>
                <w:sz w:val="22"/>
                <w:szCs w:val="22"/>
              </w:rPr>
              <w:t>рн.</w:t>
            </w:r>
          </w:p>
        </w:tc>
        <w:tc>
          <w:tcPr>
            <w:tcW w:w="1327" w:type="dxa"/>
          </w:tcPr>
          <w:p w:rsidR="008146A3" w:rsidRDefault="008146A3" w:rsidP="008146A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44085" w:rsidRPr="008146A3" w:rsidRDefault="00CC2384" w:rsidP="008146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Звіти за 2018</w:t>
            </w:r>
            <w:r w:rsidR="008146A3" w:rsidRPr="008146A3">
              <w:rPr>
                <w:rFonts w:ascii="Times New Roman" w:hAnsi="Times New Roman"/>
                <w:sz w:val="20"/>
              </w:rPr>
              <w:t xml:space="preserve"> рік</w:t>
            </w:r>
          </w:p>
        </w:tc>
        <w:tc>
          <w:tcPr>
            <w:tcW w:w="2639" w:type="dxa"/>
          </w:tcPr>
          <w:p w:rsidR="00544085" w:rsidRDefault="00544085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146A3" w:rsidRPr="00111692" w:rsidRDefault="00CC2384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127364</w:t>
            </w:r>
          </w:p>
        </w:tc>
        <w:tc>
          <w:tcPr>
            <w:tcW w:w="2551" w:type="dxa"/>
          </w:tcPr>
          <w:p w:rsidR="00544085" w:rsidRDefault="00544085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146A3" w:rsidRPr="00111692" w:rsidRDefault="00406B48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</w:t>
            </w:r>
            <w:r w:rsidR="00F71EE6">
              <w:rPr>
                <w:rFonts w:ascii="Times New Roman" w:hAnsi="Times New Roman"/>
                <w:sz w:val="22"/>
                <w:szCs w:val="22"/>
              </w:rPr>
              <w:t>411</w:t>
            </w:r>
          </w:p>
        </w:tc>
        <w:tc>
          <w:tcPr>
            <w:tcW w:w="2268" w:type="dxa"/>
          </w:tcPr>
          <w:p w:rsidR="00544085" w:rsidRDefault="00544085" w:rsidP="002820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82060" w:rsidRPr="00111692" w:rsidRDefault="00406B48" w:rsidP="002820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  <w:r w:rsidR="00F71EE6">
              <w:rPr>
                <w:rFonts w:ascii="Times New Roman" w:hAnsi="Times New Roman"/>
                <w:sz w:val="22"/>
                <w:szCs w:val="22"/>
              </w:rPr>
              <w:t>047</w:t>
            </w:r>
          </w:p>
        </w:tc>
      </w:tr>
      <w:tr w:rsidR="00282060" w:rsidRPr="00111692" w:rsidTr="00E509EE">
        <w:tc>
          <w:tcPr>
            <w:tcW w:w="506" w:type="dxa"/>
            <w:vAlign w:val="center"/>
          </w:tcPr>
          <w:p w:rsidR="00282060" w:rsidRPr="00111692" w:rsidRDefault="00282060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282060" w:rsidRPr="00111692" w:rsidRDefault="00282060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82060" w:rsidRDefault="00282060" w:rsidP="00544085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Середні витрати на здійснення соціального супроводу</w:t>
            </w:r>
          </w:p>
        </w:tc>
        <w:tc>
          <w:tcPr>
            <w:tcW w:w="1137" w:type="dxa"/>
          </w:tcPr>
          <w:p w:rsidR="00282060" w:rsidRDefault="00B16160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pgNum/>
            </w:r>
            <w:r w:rsidR="00F71EE6">
              <w:rPr>
                <w:rFonts w:ascii="Times New Roman" w:hAnsi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/>
                <w:sz w:val="22"/>
                <w:szCs w:val="22"/>
              </w:rPr>
              <w:t>рн.</w:t>
            </w:r>
          </w:p>
        </w:tc>
        <w:tc>
          <w:tcPr>
            <w:tcW w:w="1327" w:type="dxa"/>
          </w:tcPr>
          <w:p w:rsidR="00282060" w:rsidRDefault="00CC2384" w:rsidP="008146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Звіти за 2018</w:t>
            </w:r>
            <w:r w:rsidR="00282060" w:rsidRPr="008146A3">
              <w:rPr>
                <w:rFonts w:ascii="Times New Roman" w:hAnsi="Times New Roman"/>
                <w:sz w:val="20"/>
              </w:rPr>
              <w:t xml:space="preserve"> рік</w:t>
            </w:r>
          </w:p>
        </w:tc>
        <w:tc>
          <w:tcPr>
            <w:tcW w:w="2639" w:type="dxa"/>
          </w:tcPr>
          <w:p w:rsidR="00282060" w:rsidRDefault="00CC2384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897,0</w:t>
            </w:r>
          </w:p>
        </w:tc>
        <w:tc>
          <w:tcPr>
            <w:tcW w:w="2551" w:type="dxa"/>
          </w:tcPr>
          <w:p w:rsidR="00282060" w:rsidRDefault="005C3C7A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</w:t>
            </w:r>
            <w:r w:rsidR="00F71EE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282060" w:rsidRPr="00111692" w:rsidRDefault="005C3C7A" w:rsidP="003A1ED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71EE6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 w:rsidR="00282060" w:rsidRPr="00111692" w:rsidTr="00E509EE">
        <w:tc>
          <w:tcPr>
            <w:tcW w:w="506" w:type="dxa"/>
            <w:vAlign w:val="center"/>
          </w:tcPr>
          <w:p w:rsidR="00282060" w:rsidRPr="00111692" w:rsidRDefault="00282060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282060" w:rsidRPr="00111692" w:rsidRDefault="00282060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82060" w:rsidRDefault="00282060" w:rsidP="00544085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Середні витрати на надання 1 соціальної послуги</w:t>
            </w:r>
          </w:p>
        </w:tc>
        <w:tc>
          <w:tcPr>
            <w:tcW w:w="1137" w:type="dxa"/>
          </w:tcPr>
          <w:p w:rsidR="00282060" w:rsidRDefault="00282060" w:rsidP="004666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Грн.</w:t>
            </w:r>
          </w:p>
        </w:tc>
        <w:tc>
          <w:tcPr>
            <w:tcW w:w="1327" w:type="dxa"/>
          </w:tcPr>
          <w:p w:rsidR="00282060" w:rsidRPr="008146A3" w:rsidRDefault="00CC2384" w:rsidP="008146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Звіти за 2018</w:t>
            </w:r>
            <w:r w:rsidR="00282060" w:rsidRPr="008146A3">
              <w:rPr>
                <w:rFonts w:ascii="Times New Roman" w:hAnsi="Times New Roman"/>
                <w:sz w:val="20"/>
              </w:rPr>
              <w:t xml:space="preserve"> рік</w:t>
            </w:r>
          </w:p>
        </w:tc>
        <w:tc>
          <w:tcPr>
            <w:tcW w:w="2639" w:type="dxa"/>
          </w:tcPr>
          <w:p w:rsidR="00282060" w:rsidRDefault="00CC2384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2551" w:type="dxa"/>
          </w:tcPr>
          <w:p w:rsidR="00282060" w:rsidRDefault="00A57421" w:rsidP="008146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</w:t>
            </w:r>
            <w:r w:rsidR="00F71EE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:rsidR="00282060" w:rsidRPr="00111692" w:rsidRDefault="00A57421" w:rsidP="00D74B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-11,</w:t>
            </w:r>
            <w:r w:rsidR="00F71EE6"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3" w:type="dxa"/>
            <w:gridSpan w:val="6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  <w:r w:rsidR="00A57421">
              <w:rPr>
                <w:rFonts w:ascii="Times New Roman" w:hAnsi="Times New Roman"/>
                <w:sz w:val="22"/>
                <w:szCs w:val="22"/>
              </w:rPr>
              <w:t xml:space="preserve">                      </w:t>
            </w:r>
            <w:r w:rsidR="00A57421" w:rsidRPr="00A57421">
              <w:rPr>
                <w:rFonts w:ascii="Times New Roman" w:hAnsi="Times New Roman"/>
                <w:i/>
                <w:sz w:val="22"/>
                <w:szCs w:val="22"/>
              </w:rPr>
              <w:t>(збільшення наданих соціальних послуг)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якості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z w:val="22"/>
                <w:szCs w:val="22"/>
              </w:rPr>
              <w:t>показник</w:t>
            </w:r>
          </w:p>
        </w:tc>
        <w:tc>
          <w:tcPr>
            <w:tcW w:w="113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1EA3" w:rsidRPr="00111692" w:rsidTr="00E509EE">
        <w:tc>
          <w:tcPr>
            <w:tcW w:w="506" w:type="dxa"/>
            <w:vAlign w:val="center"/>
          </w:tcPr>
          <w:p w:rsidR="00CE1EA3" w:rsidRPr="00111692" w:rsidRDefault="00CE1EA3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CE1EA3" w:rsidRPr="00111692" w:rsidRDefault="00CE1EA3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CE1EA3" w:rsidRPr="00CE1EA3" w:rsidRDefault="00CE1EA3" w:rsidP="0054408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5C2998">
              <w:rPr>
                <w:rFonts w:ascii="Times New Roman" w:hAnsi="Times New Roman"/>
                <w:i/>
                <w:sz w:val="20"/>
              </w:rPr>
              <w:t>Кількість послуг</w:t>
            </w:r>
            <w:r w:rsidR="00DE50FA">
              <w:rPr>
                <w:rFonts w:ascii="Times New Roman" w:hAnsi="Times New Roman"/>
                <w:i/>
                <w:sz w:val="20"/>
              </w:rPr>
              <w:t xml:space="preserve"> (індивідуальних)</w:t>
            </w:r>
            <w:r w:rsidRPr="005C2998">
              <w:rPr>
                <w:rFonts w:ascii="Times New Roman" w:hAnsi="Times New Roman"/>
                <w:i/>
                <w:sz w:val="20"/>
              </w:rPr>
              <w:t xml:space="preserve">, які надані центрами </w:t>
            </w:r>
            <w:r>
              <w:rPr>
                <w:rFonts w:ascii="Times New Roman" w:hAnsi="Times New Roman"/>
                <w:i/>
                <w:sz w:val="20"/>
              </w:rPr>
              <w:t>СССДМ</w:t>
            </w:r>
          </w:p>
        </w:tc>
        <w:tc>
          <w:tcPr>
            <w:tcW w:w="1137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Од.</w:t>
            </w:r>
          </w:p>
        </w:tc>
        <w:tc>
          <w:tcPr>
            <w:tcW w:w="1327" w:type="dxa"/>
          </w:tcPr>
          <w:p w:rsidR="00CE1EA3" w:rsidRPr="00111692" w:rsidRDefault="00CE1EA3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14000</w:t>
            </w:r>
          </w:p>
        </w:tc>
        <w:tc>
          <w:tcPr>
            <w:tcW w:w="2551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8310DD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14370</w:t>
            </w:r>
          </w:p>
        </w:tc>
        <w:tc>
          <w:tcPr>
            <w:tcW w:w="2268" w:type="dxa"/>
          </w:tcPr>
          <w:p w:rsidR="008310DD" w:rsidRDefault="008310DD" w:rsidP="008310D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Pr="00111692" w:rsidRDefault="008310DD" w:rsidP="008310D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370</w:t>
            </w:r>
          </w:p>
        </w:tc>
      </w:tr>
      <w:tr w:rsidR="00CE1EA3" w:rsidRPr="00111692" w:rsidTr="00E509EE">
        <w:tc>
          <w:tcPr>
            <w:tcW w:w="506" w:type="dxa"/>
            <w:vAlign w:val="center"/>
          </w:tcPr>
          <w:p w:rsidR="00CE1EA3" w:rsidRPr="00111692" w:rsidRDefault="00CE1EA3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CE1EA3" w:rsidRPr="00111692" w:rsidRDefault="00CE1EA3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CE1EA3" w:rsidRPr="00CE1EA3" w:rsidRDefault="00CE1EA3" w:rsidP="00CE1EA3">
            <w:pPr>
              <w:pStyle w:val="a8"/>
              <w:ind w:firstLine="0"/>
              <w:jc w:val="left"/>
              <w:rPr>
                <w:i/>
                <w:sz w:val="16"/>
                <w:szCs w:val="16"/>
                <w:lang w:val="ru-RU"/>
              </w:rPr>
            </w:pP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Кількость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сімей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та</w:t>
            </w:r>
            <w:r w:rsidRPr="00CE1EA3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осіб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які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перебувають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складних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життєвих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обставинах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знятих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з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CE1EA3">
              <w:rPr>
                <w:i/>
                <w:sz w:val="16"/>
                <w:szCs w:val="16"/>
                <w:lang w:val="ru-RU"/>
              </w:rPr>
              <w:t>соц</w:t>
            </w:r>
            <w:proofErr w:type="gramEnd"/>
            <w:r w:rsidRPr="00CE1EA3">
              <w:rPr>
                <w:i/>
                <w:sz w:val="16"/>
                <w:szCs w:val="16"/>
                <w:lang w:val="ru-RU"/>
              </w:rPr>
              <w:t>іального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супроводу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з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позитивними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результатом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Динаміка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знятих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із</w:t>
            </w:r>
            <w:proofErr w:type="spellEnd"/>
            <w:r w:rsidRPr="00CE1EA3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E1EA3">
              <w:rPr>
                <w:i/>
                <w:sz w:val="16"/>
                <w:szCs w:val="16"/>
                <w:lang w:val="ru-RU"/>
              </w:rPr>
              <w:t>супроводу</w:t>
            </w:r>
            <w:proofErr w:type="spellEnd"/>
          </w:p>
          <w:p w:rsidR="00CE1EA3" w:rsidRPr="00CE1EA3" w:rsidRDefault="00CE1EA3" w:rsidP="00544085">
            <w:pPr>
              <w:rPr>
                <w:rFonts w:ascii="Times New Roman" w:hAnsi="Times New Roman"/>
                <w:i/>
                <w:sz w:val="20"/>
                <w:lang w:val="ru-RU"/>
              </w:rPr>
            </w:pPr>
          </w:p>
        </w:tc>
        <w:tc>
          <w:tcPr>
            <w:tcW w:w="1137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Шт.</w:t>
            </w:r>
          </w:p>
          <w:p w:rsidR="00CC2384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C2384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C2384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27" w:type="dxa"/>
          </w:tcPr>
          <w:p w:rsidR="00CE1EA3" w:rsidRDefault="00CE1EA3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E1EA3" w:rsidRPr="00CE1EA3" w:rsidRDefault="00CC2384" w:rsidP="00CE1E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Звіти за 2018</w:t>
            </w:r>
            <w:r w:rsidR="00CE1EA3" w:rsidRPr="00CE1EA3">
              <w:rPr>
                <w:rFonts w:ascii="Times New Roman" w:hAnsi="Times New Roman"/>
                <w:sz w:val="20"/>
              </w:rPr>
              <w:t xml:space="preserve"> рік</w:t>
            </w:r>
          </w:p>
        </w:tc>
        <w:tc>
          <w:tcPr>
            <w:tcW w:w="2639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E1EA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2384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C2384" w:rsidRDefault="00CC2384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551" w:type="dxa"/>
          </w:tcPr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CE1EA3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1EA3" w:rsidRDefault="005B100A" w:rsidP="00CE1E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2268" w:type="dxa"/>
          </w:tcPr>
          <w:p w:rsidR="00CE1EA3" w:rsidRDefault="00CE1EA3" w:rsidP="0013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14CF" w:rsidRDefault="001314CF" w:rsidP="0013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14CF" w:rsidRPr="00111692" w:rsidRDefault="005C3C7A" w:rsidP="0013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-34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3" w:type="dxa"/>
            <w:gridSpan w:val="6"/>
          </w:tcPr>
          <w:p w:rsidR="00544085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</w:p>
          <w:p w:rsidR="00CE1EA3" w:rsidRPr="005B100A" w:rsidRDefault="00DE50FA" w:rsidP="00DE50FA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Сім</w:t>
            </w:r>
            <w:r w:rsidRPr="00DE50F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’</w:t>
            </w:r>
            <w:proofErr w:type="spellStart"/>
            <w:r w:rsidRPr="00DE50FA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ї</w:t>
            </w:r>
            <w:proofErr w:type="spellEnd"/>
            <w:r w:rsidR="005B100A">
              <w:rPr>
                <w:rFonts w:ascii="Times New Roman" w:hAnsi="Times New Roman"/>
                <w:i/>
                <w:sz w:val="22"/>
                <w:szCs w:val="22"/>
              </w:rPr>
              <w:t>, які перебувають в складних життєвих обставинах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потребують тривалого супроводу</w:t>
            </w:r>
          </w:p>
        </w:tc>
      </w:tr>
      <w:tr w:rsidR="00544085" w:rsidRPr="00111692" w:rsidTr="00E509EE">
        <w:tc>
          <w:tcPr>
            <w:tcW w:w="506" w:type="dxa"/>
            <w:vAlign w:val="center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3" w:type="dxa"/>
            <w:gridSpan w:val="6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Аналіз стану виконання результативних показників</w:t>
            </w:r>
          </w:p>
        </w:tc>
      </w:tr>
      <w:tr w:rsidR="007B5A72" w:rsidRPr="00111692" w:rsidTr="00E509EE">
        <w:tc>
          <w:tcPr>
            <w:tcW w:w="506" w:type="dxa"/>
            <w:vAlign w:val="center"/>
          </w:tcPr>
          <w:p w:rsidR="007B5A72" w:rsidRPr="00111692" w:rsidRDefault="007B5A72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B5A72" w:rsidRDefault="007B5A72" w:rsidP="007B5A72">
            <w:pPr>
              <w:pStyle w:val="a8"/>
              <w:ind w:firstLine="0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9465B8">
              <w:rPr>
                <w:b/>
                <w:sz w:val="22"/>
                <w:szCs w:val="22"/>
                <w:lang w:val="ru-RU"/>
              </w:rPr>
              <w:t>Завдання</w:t>
            </w:r>
            <w:proofErr w:type="spellEnd"/>
            <w:r w:rsidRPr="009465B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21CF5">
              <w:rPr>
                <w:b/>
                <w:sz w:val="22"/>
                <w:szCs w:val="22"/>
                <w:lang w:val="uk-UA"/>
              </w:rPr>
              <w:t>2</w:t>
            </w:r>
          </w:p>
          <w:p w:rsidR="007B5A72" w:rsidRPr="00586AFB" w:rsidRDefault="007B5A72" w:rsidP="007B5A72">
            <w:pPr>
              <w:pStyle w:val="a8"/>
              <w:ind w:firstLine="0"/>
              <w:rPr>
                <w:b/>
                <w:sz w:val="18"/>
                <w:szCs w:val="18"/>
                <w:lang w:val="ru-RU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  <w:lang w:val="ru-RU"/>
              </w:rPr>
              <w:t>П</w:t>
            </w:r>
            <w:proofErr w:type="gramEnd"/>
            <w:r>
              <w:rPr>
                <w:i/>
                <w:sz w:val="18"/>
                <w:szCs w:val="18"/>
                <w:lang w:val="ru-RU"/>
              </w:rPr>
              <w:t>ідтримка</w:t>
            </w:r>
            <w:proofErr w:type="spellEnd"/>
            <w:r w:rsidRPr="00586AFB">
              <w:rPr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86AFB">
              <w:rPr>
                <w:i/>
                <w:sz w:val="18"/>
                <w:szCs w:val="18"/>
                <w:lang w:val="ru-RU"/>
              </w:rPr>
              <w:t>сімей</w:t>
            </w:r>
            <w:proofErr w:type="spellEnd"/>
            <w:r w:rsidRPr="00586AFB">
              <w:rPr>
                <w:i/>
                <w:sz w:val="18"/>
                <w:szCs w:val="18"/>
                <w:lang w:val="ru-RU"/>
              </w:rPr>
              <w:t xml:space="preserve"> в СЖО</w:t>
            </w:r>
          </w:p>
        </w:tc>
        <w:tc>
          <w:tcPr>
            <w:tcW w:w="1137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5A72" w:rsidRPr="00111692" w:rsidTr="00E509EE">
        <w:tc>
          <w:tcPr>
            <w:tcW w:w="506" w:type="dxa"/>
          </w:tcPr>
          <w:p w:rsidR="007B5A72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62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7B5A72" w:rsidRPr="00A364DF" w:rsidRDefault="007B5A72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затрат</w:t>
            </w:r>
          </w:p>
        </w:tc>
        <w:tc>
          <w:tcPr>
            <w:tcW w:w="1137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7B5A72" w:rsidRPr="00111692" w:rsidRDefault="007B5A72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E509EE" w:rsidRDefault="00E509EE" w:rsidP="00DB58D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Кількість</w:t>
            </w:r>
            <w:proofErr w:type="spellEnd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спеціалі</w:t>
            </w:r>
            <w:proofErr w:type="gramStart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ст</w:t>
            </w:r>
            <w:proofErr w:type="gramEnd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ів</w:t>
            </w:r>
            <w:proofErr w:type="spellEnd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залучених</w:t>
            </w:r>
            <w:proofErr w:type="spellEnd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до </w:t>
            </w:r>
            <w:proofErr w:type="spellStart"/>
            <w:r w:rsidRPr="00E509EE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заходів</w:t>
            </w:r>
            <w:proofErr w:type="spellEnd"/>
          </w:p>
        </w:tc>
        <w:tc>
          <w:tcPr>
            <w:tcW w:w="1137" w:type="dxa"/>
          </w:tcPr>
          <w:p w:rsidR="00E509EE" w:rsidRPr="00695398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осіб</w:t>
            </w:r>
          </w:p>
        </w:tc>
        <w:tc>
          <w:tcPr>
            <w:tcW w:w="1327" w:type="dxa"/>
          </w:tcPr>
          <w:p w:rsidR="00E509EE" w:rsidRPr="003D5855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Посадові інструкції</w:t>
            </w:r>
          </w:p>
        </w:tc>
        <w:tc>
          <w:tcPr>
            <w:tcW w:w="2639" w:type="dxa"/>
          </w:tcPr>
          <w:p w:rsidR="00E509EE" w:rsidRPr="00A364DF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E509EE" w:rsidRPr="00111692" w:rsidRDefault="00B16160" w:rsidP="00B161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85210F" w:rsidRDefault="00E509EE" w:rsidP="00DB58D6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r w:rsidRPr="0085210F">
              <w:rPr>
                <w:sz w:val="22"/>
                <w:szCs w:val="22"/>
                <w:lang w:val="ru-RU"/>
              </w:rPr>
              <w:t>продукту</w:t>
            </w:r>
          </w:p>
        </w:tc>
        <w:tc>
          <w:tcPr>
            <w:tcW w:w="113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85210F" w:rsidRDefault="00E509EE" w:rsidP="00DB58D6">
            <w:pPr>
              <w:pStyle w:val="a8"/>
              <w:ind w:firstLine="0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85210F">
              <w:rPr>
                <w:i/>
                <w:sz w:val="20"/>
                <w:szCs w:val="20"/>
              </w:rPr>
              <w:t>Кількість</w:t>
            </w:r>
            <w:proofErr w:type="spellEnd"/>
            <w:r w:rsidRPr="0085210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210F">
              <w:rPr>
                <w:i/>
                <w:sz w:val="20"/>
                <w:szCs w:val="20"/>
              </w:rPr>
              <w:t>заходів</w:t>
            </w:r>
            <w:proofErr w:type="spellEnd"/>
            <w:r w:rsidRPr="0085210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5210F">
              <w:rPr>
                <w:i/>
                <w:sz w:val="20"/>
                <w:szCs w:val="20"/>
              </w:rPr>
              <w:t>центрів</w:t>
            </w:r>
            <w:proofErr w:type="spellEnd"/>
          </w:p>
        </w:tc>
        <w:tc>
          <w:tcPr>
            <w:tcW w:w="1137" w:type="dxa"/>
          </w:tcPr>
          <w:p w:rsidR="00E509EE" w:rsidRPr="0085210F" w:rsidRDefault="00E509EE" w:rsidP="00E509EE">
            <w:pPr>
              <w:pStyle w:val="a8"/>
              <w:jc w:val="center"/>
            </w:pPr>
            <w:proofErr w:type="spellStart"/>
            <w:proofErr w:type="gramStart"/>
            <w:r w:rsidRPr="0085210F">
              <w:t>од</w:t>
            </w:r>
            <w:proofErr w:type="spellEnd"/>
            <w:proofErr w:type="gramEnd"/>
            <w:r w:rsidRPr="0085210F">
              <w:t>.</w:t>
            </w:r>
          </w:p>
        </w:tc>
        <w:tc>
          <w:tcPr>
            <w:tcW w:w="1327" w:type="dxa"/>
          </w:tcPr>
          <w:p w:rsidR="00E509EE" w:rsidRPr="00B16160" w:rsidRDefault="00B16160" w:rsidP="00E509EE">
            <w:pPr>
              <w:pStyle w:val="a8"/>
              <w:ind w:firstLine="0"/>
              <w:jc w:val="left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Звіти </w:t>
            </w:r>
          </w:p>
        </w:tc>
        <w:tc>
          <w:tcPr>
            <w:tcW w:w="2639" w:type="dxa"/>
          </w:tcPr>
          <w:p w:rsidR="00E509EE" w:rsidRPr="0085210F" w:rsidRDefault="00E509EE" w:rsidP="00DB58D6">
            <w:pPr>
              <w:pStyle w:val="a8"/>
            </w:pPr>
            <w:r>
              <w:rPr>
                <w:lang w:val="uk-UA"/>
              </w:rPr>
              <w:t xml:space="preserve">            18</w:t>
            </w:r>
            <w:r w:rsidRPr="0085210F">
              <w:t> </w:t>
            </w:r>
          </w:p>
        </w:tc>
        <w:tc>
          <w:tcPr>
            <w:tcW w:w="2551" w:type="dxa"/>
          </w:tcPr>
          <w:p w:rsidR="00E509EE" w:rsidRPr="00111692" w:rsidRDefault="00B16160" w:rsidP="00B161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E509EE" w:rsidRPr="00111692" w:rsidRDefault="00E509EE" w:rsidP="00B161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85210F" w:rsidRDefault="00E509EE" w:rsidP="00DB58D6">
            <w:pPr>
              <w:pStyle w:val="a8"/>
              <w:ind w:firstLine="0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85210F">
              <w:rPr>
                <w:i/>
                <w:sz w:val="20"/>
                <w:szCs w:val="20"/>
                <w:lang w:val="ru-RU"/>
              </w:rPr>
              <w:t>Кількість</w:t>
            </w:r>
            <w:proofErr w:type="spellEnd"/>
            <w:r w:rsidRPr="0085210F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210F">
              <w:rPr>
                <w:i/>
                <w:sz w:val="20"/>
                <w:szCs w:val="20"/>
                <w:lang w:val="ru-RU"/>
              </w:rPr>
              <w:t>учасників</w:t>
            </w:r>
            <w:proofErr w:type="spellEnd"/>
            <w:r w:rsidRPr="0085210F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210F">
              <w:rPr>
                <w:i/>
                <w:sz w:val="20"/>
                <w:szCs w:val="20"/>
                <w:lang w:val="ru-RU"/>
              </w:rPr>
              <w:t>заходів</w:t>
            </w:r>
            <w:proofErr w:type="spellEnd"/>
            <w:r w:rsidRPr="0085210F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5210F">
              <w:rPr>
                <w:i/>
                <w:sz w:val="20"/>
                <w:szCs w:val="20"/>
                <w:lang w:val="ru-RU"/>
              </w:rPr>
              <w:t>проведених</w:t>
            </w:r>
            <w:proofErr w:type="spellEnd"/>
            <w:r w:rsidRPr="0085210F">
              <w:rPr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i/>
                <w:sz w:val="20"/>
                <w:szCs w:val="20"/>
                <w:lang w:val="ru-RU"/>
              </w:rPr>
              <w:lastRenderedPageBreak/>
              <w:t>ЦСССДМ</w:t>
            </w:r>
          </w:p>
        </w:tc>
        <w:tc>
          <w:tcPr>
            <w:tcW w:w="1137" w:type="dxa"/>
          </w:tcPr>
          <w:p w:rsidR="00E509EE" w:rsidRPr="00DE50FA" w:rsidRDefault="00DE50FA" w:rsidP="00DB58D6">
            <w:pPr>
              <w:pStyle w:val="Nata1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</w:rPr>
              <w:lastRenderedPageBreak/>
              <w:t>ос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оби</w:t>
            </w:r>
            <w:proofErr w:type="spellEnd"/>
          </w:p>
        </w:tc>
        <w:tc>
          <w:tcPr>
            <w:tcW w:w="1327" w:type="dxa"/>
          </w:tcPr>
          <w:p w:rsidR="00E509EE" w:rsidRPr="0085210F" w:rsidRDefault="00E509EE" w:rsidP="00DB58D6">
            <w:pPr>
              <w:pStyle w:val="Nata1"/>
              <w:jc w:val="left"/>
              <w:rPr>
                <w:b w:val="0"/>
                <w:i/>
                <w:sz w:val="20"/>
              </w:rPr>
            </w:pPr>
            <w:proofErr w:type="spellStart"/>
            <w:r w:rsidRPr="0085210F">
              <w:rPr>
                <w:b w:val="0"/>
                <w:i/>
                <w:sz w:val="20"/>
              </w:rPr>
              <w:t>Звіти</w:t>
            </w:r>
            <w:proofErr w:type="spellEnd"/>
            <w:r w:rsidRPr="0085210F">
              <w:rPr>
                <w:b w:val="0"/>
                <w:i/>
                <w:sz w:val="20"/>
              </w:rPr>
              <w:t xml:space="preserve"> </w:t>
            </w:r>
            <w:proofErr w:type="gramStart"/>
            <w:r w:rsidR="00B16160">
              <w:rPr>
                <w:b w:val="0"/>
                <w:i/>
                <w:sz w:val="20"/>
              </w:rPr>
              <w:t>про</w:t>
            </w:r>
            <w:proofErr w:type="gramEnd"/>
            <w:r w:rsidR="00B16160">
              <w:rPr>
                <w:b w:val="0"/>
                <w:i/>
                <w:sz w:val="20"/>
              </w:rPr>
              <w:t xml:space="preserve"> </w:t>
            </w:r>
            <w:proofErr w:type="spellStart"/>
            <w:r w:rsidR="00B16160">
              <w:rPr>
                <w:b w:val="0"/>
                <w:i/>
                <w:sz w:val="20"/>
              </w:rPr>
              <w:t>проведені</w:t>
            </w:r>
            <w:proofErr w:type="spellEnd"/>
            <w:r w:rsidR="00B16160">
              <w:rPr>
                <w:b w:val="0"/>
                <w:i/>
                <w:sz w:val="20"/>
              </w:rPr>
              <w:t xml:space="preserve"> </w:t>
            </w:r>
            <w:r w:rsidR="00B16160">
              <w:rPr>
                <w:b w:val="0"/>
                <w:i/>
                <w:sz w:val="20"/>
              </w:rPr>
              <w:lastRenderedPageBreak/>
              <w:t>заходи</w:t>
            </w:r>
            <w:r w:rsidRPr="0085210F">
              <w:rPr>
                <w:b w:val="0"/>
                <w:i/>
                <w:sz w:val="20"/>
              </w:rPr>
              <w:t> </w:t>
            </w:r>
          </w:p>
        </w:tc>
        <w:tc>
          <w:tcPr>
            <w:tcW w:w="2639" w:type="dxa"/>
          </w:tcPr>
          <w:p w:rsidR="00E509EE" w:rsidRPr="00685D0B" w:rsidRDefault="00E509EE" w:rsidP="00DB58D6">
            <w:pPr>
              <w:pStyle w:val="Nata1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lastRenderedPageBreak/>
              <w:t>1265</w:t>
            </w:r>
          </w:p>
        </w:tc>
        <w:tc>
          <w:tcPr>
            <w:tcW w:w="2551" w:type="dxa"/>
          </w:tcPr>
          <w:p w:rsidR="00E509EE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1149</w:t>
            </w:r>
          </w:p>
        </w:tc>
        <w:tc>
          <w:tcPr>
            <w:tcW w:w="2268" w:type="dxa"/>
          </w:tcPr>
          <w:p w:rsidR="00E509EE" w:rsidRPr="00111692" w:rsidRDefault="00507167" w:rsidP="00507167">
            <w:pPr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-116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A364DF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ефективності</w:t>
            </w:r>
          </w:p>
        </w:tc>
        <w:tc>
          <w:tcPr>
            <w:tcW w:w="1137" w:type="dxa"/>
          </w:tcPr>
          <w:p w:rsidR="00E509EE" w:rsidRPr="00A364DF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E509EE" w:rsidRPr="00A364DF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A364DF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6A02F8" w:rsidRDefault="00E509EE" w:rsidP="00DB58D6">
            <w:pPr>
              <w:pStyle w:val="a8"/>
              <w:ind w:firstLine="0"/>
              <w:rPr>
                <w:i/>
                <w:lang w:val="ru-RU"/>
              </w:rPr>
            </w:pP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середні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витрати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 на 1 </w:t>
            </w: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захід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, проведений </w:t>
            </w:r>
            <w:r>
              <w:rPr>
                <w:i/>
                <w:sz w:val="20"/>
                <w:szCs w:val="20"/>
                <w:lang w:val="ru-RU"/>
              </w:rPr>
              <w:t>ЦСССДМ</w:t>
            </w:r>
          </w:p>
        </w:tc>
        <w:tc>
          <w:tcPr>
            <w:tcW w:w="1137" w:type="dxa"/>
          </w:tcPr>
          <w:p w:rsidR="00E509EE" w:rsidRPr="00745CD5" w:rsidRDefault="00E509EE" w:rsidP="00DB58D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        </w:t>
            </w:r>
            <w:proofErr w:type="spellStart"/>
            <w:proofErr w:type="gramStart"/>
            <w:r w:rsidRPr="00745CD5">
              <w:rPr>
                <w:sz w:val="22"/>
                <w:szCs w:val="22"/>
              </w:rPr>
              <w:t>грн</w:t>
            </w:r>
            <w:proofErr w:type="spellEnd"/>
            <w:proofErr w:type="gramEnd"/>
            <w:r w:rsidRPr="00745CD5">
              <w:rPr>
                <w:sz w:val="22"/>
                <w:szCs w:val="22"/>
              </w:rPr>
              <w:t>. 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3D5855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D5855">
              <w:rPr>
                <w:rFonts w:ascii="Times New Roman" w:hAnsi="Times New Roman"/>
                <w:i/>
                <w:sz w:val="22"/>
                <w:szCs w:val="22"/>
              </w:rPr>
              <w:t>Кошторис на 201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8</w:t>
            </w:r>
            <w:r w:rsidRPr="003D5855">
              <w:rPr>
                <w:rFonts w:ascii="Times New Roman" w:hAnsi="Times New Roman"/>
                <w:i/>
                <w:sz w:val="22"/>
                <w:szCs w:val="22"/>
              </w:rPr>
              <w:t xml:space="preserve"> рік</w:t>
            </w: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</w:pPr>
            <w:r>
              <w:rPr>
                <w:lang w:val="uk-UA"/>
              </w:rPr>
              <w:t xml:space="preserve">   5000,00</w:t>
            </w:r>
            <w:r>
              <w:t> </w:t>
            </w:r>
          </w:p>
        </w:tc>
        <w:tc>
          <w:tcPr>
            <w:tcW w:w="2551" w:type="dxa"/>
          </w:tcPr>
          <w:p w:rsidR="00E509EE" w:rsidRDefault="00E509EE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07167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5289</w:t>
            </w:r>
          </w:p>
        </w:tc>
        <w:tc>
          <w:tcPr>
            <w:tcW w:w="2268" w:type="dxa"/>
          </w:tcPr>
          <w:p w:rsidR="00E509EE" w:rsidRDefault="00E509EE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07167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289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745CD5" w:rsidRDefault="00E509EE" w:rsidP="00DB58D6">
            <w:pPr>
              <w:pStyle w:val="a8"/>
              <w:ind w:firstLine="0"/>
              <w:rPr>
                <w:i/>
                <w:sz w:val="20"/>
                <w:szCs w:val="20"/>
                <w:lang w:val="ru-RU"/>
              </w:rPr>
            </w:pP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середні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витрати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на одного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учасника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заходів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проведених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i/>
                <w:sz w:val="20"/>
                <w:szCs w:val="20"/>
                <w:lang w:val="ru-RU"/>
              </w:rPr>
              <w:t>ЦСССДМ</w:t>
            </w:r>
          </w:p>
        </w:tc>
        <w:tc>
          <w:tcPr>
            <w:tcW w:w="1137" w:type="dxa"/>
          </w:tcPr>
          <w:p w:rsidR="00E509EE" w:rsidRPr="00745CD5" w:rsidRDefault="00E509EE" w:rsidP="00DB58D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        </w:t>
            </w:r>
            <w:proofErr w:type="spellStart"/>
            <w:proofErr w:type="gramStart"/>
            <w:r w:rsidRPr="00745CD5">
              <w:rPr>
                <w:sz w:val="22"/>
                <w:szCs w:val="22"/>
              </w:rPr>
              <w:t>грн</w:t>
            </w:r>
            <w:proofErr w:type="spellEnd"/>
            <w:proofErr w:type="gramEnd"/>
            <w:r w:rsidRPr="00745CD5">
              <w:rPr>
                <w:sz w:val="22"/>
                <w:szCs w:val="22"/>
              </w:rPr>
              <w:t>.</w:t>
            </w:r>
          </w:p>
        </w:tc>
        <w:tc>
          <w:tcPr>
            <w:tcW w:w="1327" w:type="dxa"/>
          </w:tcPr>
          <w:p w:rsidR="00E509EE" w:rsidRPr="00A364DF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Звіти за 2018</w:t>
            </w:r>
            <w:r w:rsidRPr="003D5855">
              <w:rPr>
                <w:rFonts w:ascii="Times New Roman" w:hAnsi="Times New Roman"/>
                <w:i/>
                <w:sz w:val="22"/>
                <w:szCs w:val="22"/>
              </w:rPr>
              <w:t xml:space="preserve"> рік</w:t>
            </w:r>
          </w:p>
        </w:tc>
        <w:tc>
          <w:tcPr>
            <w:tcW w:w="2639" w:type="dxa"/>
          </w:tcPr>
          <w:p w:rsidR="00E509EE" w:rsidRPr="00685D0B" w:rsidRDefault="00E509EE" w:rsidP="00507167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71,15</w:t>
            </w:r>
          </w:p>
        </w:tc>
        <w:tc>
          <w:tcPr>
            <w:tcW w:w="2551" w:type="dxa"/>
          </w:tcPr>
          <w:p w:rsidR="00E509EE" w:rsidRDefault="00E509EE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07167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82,85</w:t>
            </w:r>
          </w:p>
        </w:tc>
        <w:tc>
          <w:tcPr>
            <w:tcW w:w="2268" w:type="dxa"/>
          </w:tcPr>
          <w:p w:rsidR="00E509EE" w:rsidRDefault="00E509EE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07167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11,70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5C2998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5C2998">
              <w:rPr>
                <w:rFonts w:ascii="Times New Roman" w:hAnsi="Times New Roman"/>
                <w:sz w:val="22"/>
                <w:szCs w:val="22"/>
              </w:rPr>
              <w:t>якості</w:t>
            </w:r>
          </w:p>
        </w:tc>
        <w:tc>
          <w:tcPr>
            <w:tcW w:w="1137" w:type="dxa"/>
          </w:tcPr>
          <w:p w:rsidR="00E509EE" w:rsidRPr="00745CD5" w:rsidRDefault="00E509EE" w:rsidP="00DB58D6">
            <w:pPr>
              <w:pStyle w:val="Nata1"/>
              <w:jc w:val="center"/>
              <w:rPr>
                <w:b w:val="0"/>
                <w:sz w:val="22"/>
                <w:szCs w:val="22"/>
              </w:rPr>
            </w:pPr>
            <w:r w:rsidRPr="00745CD5">
              <w:rPr>
                <w:b w:val="0"/>
                <w:sz w:val="22"/>
                <w:szCs w:val="22"/>
              </w:rPr>
              <w:t> </w:t>
            </w:r>
          </w:p>
        </w:tc>
        <w:tc>
          <w:tcPr>
            <w:tcW w:w="1327" w:type="dxa"/>
            <w:vAlign w:val="center"/>
          </w:tcPr>
          <w:p w:rsidR="00E509EE" w:rsidRPr="00A364DF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2639" w:type="dxa"/>
          </w:tcPr>
          <w:p w:rsidR="00E509EE" w:rsidRPr="004D7718" w:rsidRDefault="00E509EE" w:rsidP="00DB58D6">
            <w:pPr>
              <w:pStyle w:val="Nata1"/>
              <w:jc w:val="center"/>
              <w:rPr>
                <w:b w:val="0"/>
              </w:rPr>
            </w:pPr>
            <w:r w:rsidRPr="004D7718">
              <w:rPr>
                <w:b w:val="0"/>
              </w:rPr>
              <w:t> </w:t>
            </w: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27F1" w:rsidRPr="00111692" w:rsidTr="0099182F">
        <w:tc>
          <w:tcPr>
            <w:tcW w:w="14141" w:type="dxa"/>
            <w:gridSpan w:val="8"/>
          </w:tcPr>
          <w:p w:rsidR="006527F1" w:rsidRPr="00111692" w:rsidRDefault="006527F1" w:rsidP="006317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</w:t>
            </w:r>
            <w:r w:rsidR="006317F1">
              <w:rPr>
                <w:rFonts w:ascii="Times New Roman" w:hAnsi="Times New Roman"/>
                <w:sz w:val="22"/>
                <w:szCs w:val="22"/>
              </w:rPr>
              <w:t xml:space="preserve">  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(Середня витрати на проведення 1 заходу збільшились за рахунок поступлення благодійних внесків по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</w:rPr>
              <w:t>спец.фонду</w:t>
            </w:r>
            <w:proofErr w:type="spellEnd"/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(ф.4-2) у грудні 2018р.</w:t>
            </w:r>
            <w:r w:rsidRPr="00A57421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D21CF5" w:rsidRDefault="00E509EE" w:rsidP="00DB58D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21CF5">
              <w:rPr>
                <w:rFonts w:ascii="Times New Roman" w:hAnsi="Times New Roman"/>
                <w:b/>
                <w:sz w:val="22"/>
                <w:szCs w:val="22"/>
              </w:rPr>
              <w:t>Завдання  3</w:t>
            </w:r>
          </w:p>
          <w:p w:rsidR="00E509EE" w:rsidRPr="00CA4E2F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985321">
              <w:rPr>
                <w:rFonts w:ascii="Times New Roman" w:hAnsi="Times New Roman"/>
                <w:i/>
                <w:sz w:val="20"/>
              </w:rPr>
              <w:t>Проведення заходів щодо соціально-психологічного відновлення учасників АТО та членів їх сімей</w:t>
            </w:r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62" w:type="dxa"/>
          </w:tcPr>
          <w:p w:rsidR="00E509EE" w:rsidRPr="007B5A7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7B5A72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7B5A72">
              <w:rPr>
                <w:rFonts w:ascii="Times New Roman" w:hAnsi="Times New Roman"/>
                <w:sz w:val="22"/>
                <w:szCs w:val="22"/>
              </w:rPr>
              <w:t>затрат</w:t>
            </w:r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6B379D" w:rsidRDefault="00E509EE" w:rsidP="00DB58D6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Кількість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спеціалі</w:t>
            </w:r>
            <w:proofErr w:type="gram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ст</w:t>
            </w:r>
            <w:proofErr w:type="gram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ів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,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залучених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 до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заходів</w:t>
            </w:r>
            <w:proofErr w:type="spellEnd"/>
          </w:p>
        </w:tc>
        <w:tc>
          <w:tcPr>
            <w:tcW w:w="1137" w:type="dxa"/>
          </w:tcPr>
          <w:p w:rsidR="00E509EE" w:rsidRPr="006B379D" w:rsidRDefault="008E5AE1" w:rsidP="00E509EE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особи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51" w:type="dxa"/>
          </w:tcPr>
          <w:p w:rsidR="00E509EE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D21CF5" w:rsidRDefault="00E509EE" w:rsidP="00DB58D6">
            <w:pPr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r w:rsidRPr="00D21CF5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продукту</w:t>
            </w:r>
          </w:p>
        </w:tc>
        <w:tc>
          <w:tcPr>
            <w:tcW w:w="1137" w:type="dxa"/>
          </w:tcPr>
          <w:p w:rsidR="00E509EE" w:rsidRPr="006B379D" w:rsidRDefault="00E509EE" w:rsidP="00DB58D6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6B379D" w:rsidRDefault="00E509EE" w:rsidP="00DB58D6">
            <w:pPr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r w:rsidRPr="006B379D">
              <w:rPr>
                <w:rFonts w:ascii="Times New Roman" w:hAnsi="Times New Roman"/>
                <w:i/>
                <w:sz w:val="20"/>
              </w:rPr>
              <w:t>Кількість заходів центрів</w:t>
            </w:r>
          </w:p>
        </w:tc>
        <w:tc>
          <w:tcPr>
            <w:tcW w:w="1137" w:type="dxa"/>
          </w:tcPr>
          <w:p w:rsidR="00E509EE" w:rsidRPr="006B379D" w:rsidRDefault="00E509EE" w:rsidP="00DB58D6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од.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551" w:type="dxa"/>
          </w:tcPr>
          <w:p w:rsidR="00E509EE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</w:tcPr>
          <w:p w:rsidR="00E509EE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-3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6B379D" w:rsidRDefault="00E509EE" w:rsidP="00DB58D6">
            <w:pPr>
              <w:rPr>
                <w:rFonts w:ascii="Times New Roman" w:hAnsi="Times New Roman"/>
                <w:i/>
                <w:sz w:val="20"/>
              </w:rPr>
            </w:pP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Кількість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учасників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заходів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, </w:t>
            </w:r>
            <w:proofErr w:type="spellStart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>проведених</w:t>
            </w:r>
            <w:proofErr w:type="spellEnd"/>
            <w:r w:rsidRPr="006B379D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r w:rsidR="008E5AE1">
              <w:rPr>
                <w:rFonts w:ascii="Times New Roman" w:hAnsi="Times New Roman"/>
                <w:i/>
                <w:sz w:val="20"/>
                <w:lang w:val="ru-RU"/>
              </w:rPr>
              <w:t>ЦСССДМ</w:t>
            </w:r>
          </w:p>
        </w:tc>
        <w:tc>
          <w:tcPr>
            <w:tcW w:w="1137" w:type="dxa"/>
          </w:tcPr>
          <w:p w:rsidR="00E509EE" w:rsidRDefault="008E5AE1" w:rsidP="00E509EE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особи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</w:p>
        </w:tc>
        <w:tc>
          <w:tcPr>
            <w:tcW w:w="2551" w:type="dxa"/>
          </w:tcPr>
          <w:p w:rsidR="00E509EE" w:rsidRDefault="00DE50FA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900</w:t>
            </w:r>
          </w:p>
          <w:p w:rsidR="00507167" w:rsidRPr="00111692" w:rsidRDefault="00507167" w:rsidP="005071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DE50FA" w:rsidP="008E5A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7B5A72" w:rsidRDefault="00E509EE" w:rsidP="00DB58D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7B5A72">
              <w:rPr>
                <w:rFonts w:ascii="Times New Roman" w:hAnsi="Times New Roman"/>
                <w:sz w:val="22"/>
                <w:szCs w:val="22"/>
                <w:lang w:val="ru-RU"/>
              </w:rPr>
              <w:t>ефективності</w:t>
            </w:r>
            <w:proofErr w:type="spellEnd"/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6A02F8" w:rsidRDefault="00E509EE" w:rsidP="00DB58D6">
            <w:pPr>
              <w:pStyle w:val="a8"/>
              <w:ind w:firstLine="0"/>
              <w:rPr>
                <w:i/>
                <w:lang w:val="ru-RU"/>
              </w:rPr>
            </w:pP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середні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витрати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 на 1 </w:t>
            </w:r>
            <w:proofErr w:type="spellStart"/>
            <w:r w:rsidRPr="006A02F8">
              <w:rPr>
                <w:i/>
                <w:sz w:val="20"/>
                <w:szCs w:val="20"/>
                <w:lang w:val="ru-RU"/>
              </w:rPr>
              <w:t>захід</w:t>
            </w:r>
            <w:proofErr w:type="spellEnd"/>
            <w:r w:rsidRPr="006A02F8">
              <w:rPr>
                <w:i/>
                <w:sz w:val="20"/>
                <w:szCs w:val="20"/>
                <w:lang w:val="ru-RU"/>
              </w:rPr>
              <w:t xml:space="preserve">, проведений </w:t>
            </w:r>
            <w:r>
              <w:rPr>
                <w:i/>
                <w:sz w:val="20"/>
                <w:szCs w:val="20"/>
                <w:lang w:val="ru-RU"/>
              </w:rPr>
              <w:t>ЦСССДМ</w:t>
            </w:r>
          </w:p>
        </w:tc>
        <w:tc>
          <w:tcPr>
            <w:tcW w:w="1137" w:type="dxa"/>
          </w:tcPr>
          <w:p w:rsidR="00E509EE" w:rsidRDefault="008E5AE1" w:rsidP="008E5AE1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r w:rsidR="00E509EE">
              <w:rPr>
                <w:sz w:val="22"/>
                <w:szCs w:val="22"/>
                <w:lang w:val="ru-RU"/>
              </w:rPr>
              <w:t>рн</w:t>
            </w:r>
            <w:proofErr w:type="spellEnd"/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6250</w:t>
            </w:r>
          </w:p>
        </w:tc>
        <w:tc>
          <w:tcPr>
            <w:tcW w:w="2551" w:type="dxa"/>
          </w:tcPr>
          <w:p w:rsidR="00E509EE" w:rsidRDefault="00E509EE" w:rsidP="008E5A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71EE6" w:rsidRPr="00111692" w:rsidRDefault="00F71EE6" w:rsidP="008E5A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7846</w:t>
            </w:r>
          </w:p>
        </w:tc>
        <w:tc>
          <w:tcPr>
            <w:tcW w:w="2268" w:type="dxa"/>
          </w:tcPr>
          <w:p w:rsidR="00E509EE" w:rsidRDefault="00E509EE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71EE6" w:rsidRPr="00111692" w:rsidRDefault="00F71EE6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1596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745CD5" w:rsidRDefault="00E509EE" w:rsidP="00DB58D6">
            <w:pPr>
              <w:pStyle w:val="a8"/>
              <w:ind w:firstLine="0"/>
              <w:rPr>
                <w:i/>
                <w:sz w:val="20"/>
                <w:szCs w:val="20"/>
                <w:lang w:val="ru-RU"/>
              </w:rPr>
            </w:pP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середні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витрати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на одного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учасника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заходів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45CD5">
              <w:rPr>
                <w:i/>
                <w:sz w:val="20"/>
                <w:szCs w:val="20"/>
                <w:lang w:val="ru-RU"/>
              </w:rPr>
              <w:t>проведених</w:t>
            </w:r>
            <w:proofErr w:type="spellEnd"/>
            <w:r w:rsidRPr="00745CD5">
              <w:rPr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i/>
                <w:sz w:val="20"/>
                <w:szCs w:val="20"/>
                <w:lang w:val="ru-RU"/>
              </w:rPr>
              <w:t>ЦСССДМ</w:t>
            </w:r>
          </w:p>
        </w:tc>
        <w:tc>
          <w:tcPr>
            <w:tcW w:w="1137" w:type="dxa"/>
          </w:tcPr>
          <w:p w:rsidR="00E509EE" w:rsidRPr="006B379D" w:rsidRDefault="008E5AE1" w:rsidP="008E5AE1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г</w:t>
            </w:r>
            <w:r w:rsidR="00E509EE" w:rsidRPr="006B379D">
              <w:rPr>
                <w:sz w:val="22"/>
                <w:szCs w:val="22"/>
                <w:lang w:val="ru-RU"/>
              </w:rPr>
              <w:t>рн</w:t>
            </w:r>
            <w:proofErr w:type="spellEnd"/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117,64</w:t>
            </w:r>
          </w:p>
        </w:tc>
        <w:tc>
          <w:tcPr>
            <w:tcW w:w="2551" w:type="dxa"/>
          </w:tcPr>
          <w:p w:rsidR="00E509EE" w:rsidRDefault="00E509EE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71EE6" w:rsidRPr="00111692" w:rsidRDefault="00F71EE6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DE50FA">
              <w:rPr>
                <w:rFonts w:ascii="Times New Roman" w:hAnsi="Times New Roman"/>
                <w:sz w:val="22"/>
                <w:szCs w:val="22"/>
              </w:rPr>
              <w:t>13,33</w:t>
            </w:r>
          </w:p>
        </w:tc>
        <w:tc>
          <w:tcPr>
            <w:tcW w:w="2268" w:type="dxa"/>
          </w:tcPr>
          <w:p w:rsidR="00E509EE" w:rsidRDefault="00E509EE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71EE6" w:rsidRPr="00111692" w:rsidRDefault="00DE50FA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-4,31</w:t>
            </w:r>
          </w:p>
        </w:tc>
      </w:tr>
      <w:tr w:rsidR="006527F1" w:rsidRPr="00111692" w:rsidTr="0099182F">
        <w:tc>
          <w:tcPr>
            <w:tcW w:w="14141" w:type="dxa"/>
            <w:gridSpan w:val="8"/>
          </w:tcPr>
          <w:p w:rsidR="006527F1" w:rsidRDefault="006527F1" w:rsidP="00F71E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причин розбіжностей між затвердженими та досягнутими результативними показниками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(Зменшенн</w:t>
            </w:r>
            <w:r w:rsidR="00DE50FA">
              <w:rPr>
                <w:rFonts w:ascii="Times New Roman" w:hAnsi="Times New Roman"/>
                <w:i/>
                <w:sz w:val="22"/>
                <w:szCs w:val="22"/>
              </w:rPr>
              <w:t xml:space="preserve">я кількості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заходів пов’</w:t>
            </w:r>
            <w:r w:rsidRPr="006527F1">
              <w:rPr>
                <w:rFonts w:ascii="Times New Roman" w:hAnsi="Times New Roman"/>
                <w:i/>
                <w:sz w:val="22"/>
                <w:szCs w:val="22"/>
              </w:rPr>
              <w:t xml:space="preserve">язано з підвищенням вартості </w:t>
            </w:r>
            <w:r w:rsidR="00935A73">
              <w:rPr>
                <w:rFonts w:ascii="Times New Roman" w:hAnsi="Times New Roman"/>
                <w:i/>
                <w:sz w:val="22"/>
                <w:szCs w:val="22"/>
              </w:rPr>
              <w:t>послуг на протязі 2018 року</w:t>
            </w:r>
            <w:r w:rsidRPr="00A57421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6758C">
              <w:rPr>
                <w:rFonts w:ascii="Times New Roman" w:hAnsi="Times New Roman"/>
                <w:b/>
                <w:sz w:val="22"/>
                <w:szCs w:val="22"/>
              </w:rPr>
              <w:t>Завдання 4</w:t>
            </w:r>
          </w:p>
          <w:p w:rsidR="00E509EE" w:rsidRDefault="00E509EE" w:rsidP="00DB58D6">
            <w:pPr>
              <w:rPr>
                <w:rFonts w:ascii="Times New Roman" w:hAnsi="Times New Roman"/>
                <w:sz w:val="22"/>
                <w:szCs w:val="22"/>
              </w:rPr>
            </w:pPr>
            <w:r w:rsidRPr="00466A53">
              <w:rPr>
                <w:rFonts w:ascii="Times New Roman" w:hAnsi="Times New Roman"/>
                <w:i/>
                <w:sz w:val="20"/>
              </w:rPr>
              <w:t xml:space="preserve">Оздоровлення дітей з інвалідністю в літній </w:t>
            </w:r>
            <w:r w:rsidRPr="00466A53">
              <w:rPr>
                <w:rFonts w:ascii="Times New Roman" w:hAnsi="Times New Roman"/>
                <w:i/>
                <w:sz w:val="20"/>
              </w:rPr>
              <w:lastRenderedPageBreak/>
              <w:t>період </w:t>
            </w:r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pStyle w:val="a8"/>
              <w:ind w:firstLine="0"/>
              <w:rPr>
                <w:i/>
                <w:sz w:val="22"/>
                <w:szCs w:val="22"/>
              </w:rPr>
            </w:pPr>
            <w:proofErr w:type="spellStart"/>
            <w:r w:rsidRPr="0036758C">
              <w:rPr>
                <w:i/>
                <w:sz w:val="22"/>
                <w:szCs w:val="22"/>
              </w:rPr>
              <w:t>затрат</w:t>
            </w:r>
            <w:proofErr w:type="spellEnd"/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DF4A2F" w:rsidRDefault="00E509EE" w:rsidP="00DB58D6">
            <w:pPr>
              <w:pStyle w:val="a8"/>
              <w:ind w:firstLine="0"/>
              <w:rPr>
                <w:sz w:val="20"/>
                <w:szCs w:val="20"/>
                <w:lang w:val="ru-RU"/>
              </w:rPr>
            </w:pPr>
            <w:proofErr w:type="spellStart"/>
            <w:r w:rsidRPr="00DF4A2F">
              <w:rPr>
                <w:sz w:val="20"/>
                <w:szCs w:val="20"/>
                <w:lang w:val="ru-RU"/>
              </w:rPr>
              <w:t>Кількість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дітей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інвалідністю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які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можуть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перебувати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в закладах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оздоровлення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самостійно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можуть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оздоровит</w:t>
            </w:r>
            <w:r w:rsidRPr="00DF4A2F">
              <w:rPr>
                <w:sz w:val="20"/>
                <w:szCs w:val="20"/>
                <w:lang w:val="ru-RU"/>
              </w:rPr>
              <w:t>ись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в </w:t>
            </w:r>
            <w:proofErr w:type="spellStart"/>
            <w:proofErr w:type="gramStart"/>
            <w:r w:rsidRPr="00DF4A2F">
              <w:rPr>
                <w:sz w:val="20"/>
                <w:szCs w:val="20"/>
                <w:lang w:val="ru-RU"/>
              </w:rPr>
              <w:t>л</w:t>
            </w:r>
            <w:proofErr w:type="gramEnd"/>
            <w:r w:rsidRPr="00DF4A2F">
              <w:rPr>
                <w:sz w:val="20"/>
                <w:szCs w:val="20"/>
                <w:lang w:val="ru-RU"/>
              </w:rPr>
              <w:t>ітній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період</w:t>
            </w:r>
            <w:proofErr w:type="spellEnd"/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E509EE" w:rsidRPr="0045768F" w:rsidRDefault="00E509EE" w:rsidP="00DB58D6">
            <w:pPr>
              <w:pStyle w:val="a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осіб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E509EE" w:rsidRDefault="00F71EE6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Звіт</w:t>
            </w: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uk-UA"/>
              </w:rPr>
            </w:pPr>
          </w:p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551" w:type="dxa"/>
          </w:tcPr>
          <w:p w:rsidR="00E509EE" w:rsidRDefault="00E509EE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5138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5138" w:rsidRPr="00111692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pStyle w:val="a8"/>
              <w:ind w:firstLine="0"/>
              <w:rPr>
                <w:i/>
                <w:sz w:val="22"/>
                <w:szCs w:val="22"/>
              </w:rPr>
            </w:pPr>
            <w:proofErr w:type="spellStart"/>
            <w:r w:rsidRPr="0036758C">
              <w:rPr>
                <w:i/>
                <w:sz w:val="22"/>
                <w:szCs w:val="22"/>
              </w:rPr>
              <w:t>продукту</w:t>
            </w:r>
            <w:proofErr w:type="spellEnd"/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DF4A2F" w:rsidRDefault="00E509EE" w:rsidP="00DB58D6">
            <w:pPr>
              <w:pStyle w:val="a8"/>
              <w:ind w:firstLine="0"/>
              <w:rPr>
                <w:i/>
                <w:lang w:val="ru-RU"/>
              </w:rPr>
            </w:pPr>
            <w:proofErr w:type="spellStart"/>
            <w:r w:rsidRPr="00DF4A2F">
              <w:rPr>
                <w:sz w:val="20"/>
                <w:szCs w:val="20"/>
                <w:lang w:val="ru-RU"/>
              </w:rPr>
              <w:t>Кількість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заходів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центрів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F4A2F">
              <w:rPr>
                <w:sz w:val="20"/>
                <w:szCs w:val="20"/>
                <w:lang w:val="ru-RU"/>
              </w:rPr>
              <w:t>соц</w:t>
            </w:r>
            <w:proofErr w:type="gramEnd"/>
            <w:r w:rsidRPr="00DF4A2F">
              <w:rPr>
                <w:sz w:val="20"/>
                <w:szCs w:val="20"/>
                <w:lang w:val="ru-RU"/>
              </w:rPr>
              <w:t>іальних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служб</w:t>
            </w:r>
            <w:r w:rsidRPr="00DF4A2F">
              <w:rPr>
                <w:sz w:val="20"/>
                <w:szCs w:val="20"/>
                <w:lang w:val="ru-RU"/>
              </w:rPr>
              <w:br/>
              <w:t xml:space="preserve"> для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сім'ї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дітей</w:t>
            </w:r>
            <w:proofErr w:type="spellEnd"/>
            <w:r w:rsidRPr="00DF4A2F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DF4A2F">
              <w:rPr>
                <w:sz w:val="20"/>
                <w:szCs w:val="20"/>
                <w:lang w:val="ru-RU"/>
              </w:rPr>
              <w:t>молоді</w:t>
            </w:r>
            <w:proofErr w:type="spellEnd"/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E509EE" w:rsidRPr="0045768F" w:rsidRDefault="00E509EE" w:rsidP="00DB58D6">
            <w:pPr>
              <w:pStyle w:val="a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о</w:t>
            </w:r>
            <w:r w:rsidRPr="0045768F">
              <w:rPr>
                <w:sz w:val="22"/>
                <w:szCs w:val="22"/>
                <w:lang w:val="uk-UA"/>
              </w:rPr>
              <w:t>д.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п.10 </w:t>
            </w:r>
          </w:p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Програми оздоровлення</w:t>
            </w: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uk-UA"/>
              </w:rPr>
            </w:pPr>
          </w:p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E509EE" w:rsidRDefault="00E509EE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5138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5138" w:rsidRPr="00111692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pStyle w:val="a8"/>
              <w:ind w:firstLine="0"/>
              <w:rPr>
                <w:i/>
                <w:sz w:val="22"/>
                <w:szCs w:val="22"/>
              </w:rPr>
            </w:pPr>
            <w:proofErr w:type="spellStart"/>
            <w:r w:rsidRPr="0036758C">
              <w:rPr>
                <w:i/>
                <w:sz w:val="22"/>
                <w:szCs w:val="22"/>
              </w:rPr>
              <w:t>ефективності</w:t>
            </w:r>
            <w:proofErr w:type="spellEnd"/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pStyle w:val="Nata1"/>
              <w:rPr>
                <w:b w:val="0"/>
                <w:i/>
                <w:lang w:val="uk-UA"/>
              </w:rPr>
            </w:pPr>
            <w:proofErr w:type="spellStart"/>
            <w:r w:rsidRPr="00DF4A2F">
              <w:rPr>
                <w:b w:val="0"/>
                <w:i/>
                <w:sz w:val="20"/>
              </w:rPr>
              <w:t>Вартість</w:t>
            </w:r>
            <w:proofErr w:type="spellEnd"/>
            <w:r w:rsidRPr="00DF4A2F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DF4A2F">
              <w:rPr>
                <w:b w:val="0"/>
                <w:i/>
                <w:sz w:val="20"/>
              </w:rPr>
              <w:t>оздоровлення</w:t>
            </w:r>
            <w:proofErr w:type="spellEnd"/>
            <w:r w:rsidRPr="00DF4A2F">
              <w:rPr>
                <w:b w:val="0"/>
                <w:i/>
                <w:sz w:val="20"/>
              </w:rPr>
              <w:t xml:space="preserve">  1 </w:t>
            </w:r>
            <w:proofErr w:type="spellStart"/>
            <w:r w:rsidRPr="00DF4A2F">
              <w:rPr>
                <w:b w:val="0"/>
                <w:i/>
                <w:sz w:val="20"/>
              </w:rPr>
              <w:t>дитини</w:t>
            </w:r>
            <w:proofErr w:type="spellEnd"/>
            <w:r w:rsidRPr="00DF4A2F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DF4A2F">
              <w:rPr>
                <w:b w:val="0"/>
                <w:i/>
                <w:sz w:val="20"/>
              </w:rPr>
              <w:t>з</w:t>
            </w:r>
            <w:proofErr w:type="spellEnd"/>
            <w:r w:rsidRPr="00DF4A2F">
              <w:rPr>
                <w:b w:val="0"/>
                <w:i/>
                <w:sz w:val="20"/>
              </w:rPr>
              <w:t xml:space="preserve"> </w:t>
            </w:r>
            <w:proofErr w:type="spellStart"/>
            <w:r w:rsidRPr="00DF4A2F">
              <w:rPr>
                <w:b w:val="0"/>
                <w:i/>
                <w:sz w:val="20"/>
              </w:rPr>
              <w:t>інвалідністю</w:t>
            </w:r>
            <w:proofErr w:type="spellEnd"/>
            <w:r>
              <w:rPr>
                <w:b w:val="0"/>
                <w:i/>
                <w:sz w:val="20"/>
                <w:lang w:val="uk-UA"/>
              </w:rPr>
              <w:t xml:space="preserve"> + супровід</w:t>
            </w:r>
          </w:p>
        </w:tc>
        <w:tc>
          <w:tcPr>
            <w:tcW w:w="1137" w:type="dxa"/>
          </w:tcPr>
          <w:p w:rsidR="00E509EE" w:rsidRPr="0045768F" w:rsidRDefault="00E509EE" w:rsidP="00DB58D6">
            <w:pPr>
              <w:pStyle w:val="a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г</w:t>
            </w:r>
            <w:r w:rsidRPr="0045768F">
              <w:rPr>
                <w:sz w:val="22"/>
                <w:szCs w:val="22"/>
                <w:lang w:val="uk-UA"/>
              </w:rPr>
              <w:t>рн.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  <w:r>
              <w:rPr>
                <w:lang w:val="uk-UA"/>
              </w:rPr>
              <w:t>3267</w:t>
            </w:r>
          </w:p>
        </w:tc>
        <w:tc>
          <w:tcPr>
            <w:tcW w:w="2551" w:type="dxa"/>
          </w:tcPr>
          <w:p w:rsidR="007A5138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111692" w:rsidRDefault="007A5138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3267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6758C">
              <w:rPr>
                <w:rFonts w:ascii="Times New Roman" w:hAnsi="Times New Roman"/>
                <w:b/>
                <w:sz w:val="22"/>
                <w:szCs w:val="22"/>
              </w:rPr>
              <w:t>Завдання 5</w:t>
            </w:r>
          </w:p>
          <w:p w:rsidR="00E509EE" w:rsidRPr="0036758C" w:rsidRDefault="00E509EE" w:rsidP="00DB58D6">
            <w:pPr>
              <w:jc w:val="both"/>
              <w:rPr>
                <w:rFonts w:ascii="Times New Roman" w:hAnsi="Times New Roman"/>
                <w:i/>
                <w:sz w:val="20"/>
              </w:rPr>
            </w:pPr>
            <w:r w:rsidRPr="0036758C">
              <w:rPr>
                <w:rFonts w:ascii="Times New Roman" w:hAnsi="Times New Roman"/>
                <w:i/>
                <w:sz w:val="20"/>
              </w:rPr>
              <w:t>«За крок від дому»</w:t>
            </w:r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6758C">
              <w:rPr>
                <w:rFonts w:ascii="Times New Roman" w:hAnsi="Times New Roman"/>
                <w:i/>
                <w:sz w:val="22"/>
                <w:szCs w:val="22"/>
              </w:rPr>
              <w:t>затрат</w:t>
            </w:r>
          </w:p>
        </w:tc>
        <w:tc>
          <w:tcPr>
            <w:tcW w:w="1137" w:type="dxa"/>
          </w:tcPr>
          <w:p w:rsidR="00E509EE" w:rsidRPr="00CA4E2F" w:rsidRDefault="00E509EE" w:rsidP="00DB58D6">
            <w:pPr>
              <w:pStyle w:val="a8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586AFB" w:rsidRDefault="00E509EE" w:rsidP="00DB58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6AFB">
              <w:rPr>
                <w:rFonts w:ascii="Times New Roman" w:hAnsi="Times New Roman"/>
                <w:sz w:val="18"/>
                <w:szCs w:val="18"/>
              </w:rPr>
              <w:t xml:space="preserve">Кількість дітей, що відвідуватимуть під час літніх канікул ігрові майданчики в 3-х мікрорайонах </w:t>
            </w:r>
            <w:proofErr w:type="spellStart"/>
            <w:r w:rsidRPr="00586AFB">
              <w:rPr>
                <w:rFonts w:ascii="Times New Roman" w:hAnsi="Times New Roman"/>
                <w:sz w:val="18"/>
                <w:szCs w:val="18"/>
              </w:rPr>
              <w:t>м.Дрогобича</w:t>
            </w:r>
            <w:proofErr w:type="spellEnd"/>
          </w:p>
        </w:tc>
        <w:tc>
          <w:tcPr>
            <w:tcW w:w="1137" w:type="dxa"/>
          </w:tcPr>
          <w:p w:rsidR="00E509EE" w:rsidRPr="000E546A" w:rsidRDefault="00E509EE" w:rsidP="007A5138">
            <w:pPr>
              <w:pStyle w:val="a8"/>
              <w:ind w:firstLine="0"/>
              <w:rPr>
                <w:sz w:val="22"/>
                <w:szCs w:val="22"/>
                <w:lang w:val="uk-UA"/>
              </w:rPr>
            </w:pPr>
            <w:r w:rsidRPr="000E546A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  400</w:t>
            </w:r>
          </w:p>
        </w:tc>
        <w:tc>
          <w:tcPr>
            <w:tcW w:w="2551" w:type="dxa"/>
          </w:tcPr>
          <w:p w:rsidR="00E509EE" w:rsidRDefault="00E509EE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5138" w:rsidRPr="00111692" w:rsidRDefault="00A51159" w:rsidP="007A5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</w:t>
            </w:r>
            <w:r w:rsidR="007A513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:rsidR="00E509EE" w:rsidRDefault="00E509EE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51159" w:rsidRPr="00111692" w:rsidRDefault="00A51159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-40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6758C">
              <w:rPr>
                <w:rFonts w:ascii="Times New Roman" w:hAnsi="Times New Roman"/>
                <w:i/>
                <w:sz w:val="22"/>
                <w:szCs w:val="22"/>
              </w:rPr>
              <w:t>продукту</w:t>
            </w:r>
          </w:p>
        </w:tc>
        <w:tc>
          <w:tcPr>
            <w:tcW w:w="1137" w:type="dxa"/>
          </w:tcPr>
          <w:p w:rsidR="00E509EE" w:rsidRPr="000E546A" w:rsidRDefault="00E509EE" w:rsidP="00DB58D6">
            <w:pPr>
              <w:pStyle w:val="a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E90A4F" w:rsidRDefault="00E509EE" w:rsidP="00DB58D6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Цикл</w:t>
            </w:r>
            <w:r w:rsidRPr="00E90A4F">
              <w:rPr>
                <w:rFonts w:ascii="Times New Roman" w:hAnsi="Times New Roman"/>
                <w:sz w:val="20"/>
              </w:rPr>
              <w:t xml:space="preserve"> заходів</w:t>
            </w:r>
            <w:r>
              <w:rPr>
                <w:rFonts w:ascii="Times New Roman" w:hAnsi="Times New Roman"/>
                <w:sz w:val="20"/>
              </w:rPr>
              <w:t xml:space="preserve"> (3дн.х 4 </w:t>
            </w:r>
            <w:proofErr w:type="spellStart"/>
            <w:r>
              <w:rPr>
                <w:rFonts w:ascii="Times New Roman" w:hAnsi="Times New Roman"/>
                <w:sz w:val="20"/>
              </w:rPr>
              <w:t>тиж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  <w:r w:rsidR="00A5115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х 3 міс.)</w:t>
            </w:r>
          </w:p>
        </w:tc>
        <w:tc>
          <w:tcPr>
            <w:tcW w:w="1137" w:type="dxa"/>
          </w:tcPr>
          <w:p w:rsidR="00E509EE" w:rsidRPr="000E546A" w:rsidRDefault="00E509EE" w:rsidP="00DB58D6">
            <w:pPr>
              <w:pStyle w:val="a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п.13. Програми «За крок від дому»</w:t>
            </w: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    12</w:t>
            </w:r>
          </w:p>
        </w:tc>
        <w:tc>
          <w:tcPr>
            <w:tcW w:w="2551" w:type="dxa"/>
          </w:tcPr>
          <w:p w:rsidR="00E509EE" w:rsidRDefault="00E509EE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51159" w:rsidRPr="00111692" w:rsidRDefault="00A51159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6758C">
              <w:rPr>
                <w:rFonts w:ascii="Times New Roman" w:hAnsi="Times New Roman"/>
                <w:i/>
                <w:sz w:val="22"/>
                <w:szCs w:val="22"/>
              </w:rPr>
              <w:t>ефективності</w:t>
            </w:r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F92388" w:rsidRDefault="00E509EE" w:rsidP="00DB58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92388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середні</w:t>
            </w:r>
            <w:proofErr w:type="spellEnd"/>
            <w:r w:rsidRPr="00F92388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2388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витрати</w:t>
            </w:r>
            <w:proofErr w:type="spellEnd"/>
            <w:r w:rsidRPr="00F92388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на 1</w:t>
            </w:r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цикл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захо</w:t>
            </w:r>
            <w:r w:rsidRPr="00F92388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</w:t>
            </w:r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ів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проведених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центром</w:t>
            </w:r>
          </w:p>
        </w:tc>
        <w:tc>
          <w:tcPr>
            <w:tcW w:w="1137" w:type="dxa"/>
          </w:tcPr>
          <w:p w:rsidR="00E509EE" w:rsidRDefault="00A51159" w:rsidP="00A51159">
            <w:pPr>
              <w:pStyle w:val="a8"/>
              <w:ind w:firstLine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 xml:space="preserve">     833</w:t>
            </w:r>
          </w:p>
        </w:tc>
        <w:tc>
          <w:tcPr>
            <w:tcW w:w="2551" w:type="dxa"/>
          </w:tcPr>
          <w:p w:rsidR="00E509EE" w:rsidRPr="00111692" w:rsidRDefault="00A51159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833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6758C">
              <w:rPr>
                <w:rFonts w:ascii="Times New Roman" w:hAnsi="Times New Roman"/>
                <w:b/>
                <w:sz w:val="22"/>
                <w:szCs w:val="22"/>
              </w:rPr>
              <w:t>Завдання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6</w:t>
            </w:r>
          </w:p>
          <w:p w:rsidR="00E509EE" w:rsidRPr="000765CB" w:rsidRDefault="00E509EE" w:rsidP="00DB58D6">
            <w:pPr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063240">
              <w:rPr>
                <w:rFonts w:ascii="Times New Roman" w:hAnsi="Times New Roman"/>
                <w:i/>
                <w:sz w:val="16"/>
                <w:szCs w:val="16"/>
              </w:rPr>
              <w:t xml:space="preserve">Реалізація програми DARE «Освітні й соціальні інновації в </w:t>
            </w:r>
            <w:r w:rsidRPr="00063240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Україні,Молдові та Румунії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для кращого життя наших дітей</w:t>
            </w:r>
            <w:r w:rsidRPr="00063240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36758C" w:rsidRDefault="00E509EE" w:rsidP="00DB58D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6758C">
              <w:rPr>
                <w:rFonts w:ascii="Times New Roman" w:hAnsi="Times New Roman"/>
                <w:i/>
                <w:sz w:val="22"/>
                <w:szCs w:val="22"/>
              </w:rPr>
              <w:t>затрат</w:t>
            </w:r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rPr>
                <w:lang w:val="uk-UA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4231EF" w:rsidRDefault="00E509EE" w:rsidP="00DB58D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Кількість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позаштатних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працівників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залучених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до</w:t>
            </w:r>
            <w:proofErr w:type="gram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реалізації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проекту</w:t>
            </w:r>
          </w:p>
        </w:tc>
        <w:tc>
          <w:tcPr>
            <w:tcW w:w="1137" w:type="dxa"/>
          </w:tcPr>
          <w:p w:rsidR="00E509EE" w:rsidRPr="006B379D" w:rsidRDefault="00A51159" w:rsidP="00E509EE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особи</w:t>
            </w:r>
          </w:p>
        </w:tc>
        <w:tc>
          <w:tcPr>
            <w:tcW w:w="1327" w:type="dxa"/>
          </w:tcPr>
          <w:p w:rsidR="00E509EE" w:rsidRPr="00E509EE" w:rsidRDefault="00E509EE" w:rsidP="00DB58D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E509EE">
              <w:rPr>
                <w:rFonts w:ascii="Times New Roman" w:hAnsi="Times New Roman"/>
                <w:i/>
                <w:sz w:val="20"/>
              </w:rPr>
              <w:t>Договір про співпрацю</w:t>
            </w:r>
          </w:p>
        </w:tc>
        <w:tc>
          <w:tcPr>
            <w:tcW w:w="2639" w:type="dxa"/>
          </w:tcPr>
          <w:p w:rsidR="00E509EE" w:rsidRPr="00CA4E2F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E509EE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111692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4231EF" w:rsidRDefault="00E509EE" w:rsidP="00DB58D6">
            <w:pPr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r w:rsidRPr="004231EF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продукту</w:t>
            </w:r>
          </w:p>
        </w:tc>
        <w:tc>
          <w:tcPr>
            <w:tcW w:w="1137" w:type="dxa"/>
          </w:tcPr>
          <w:p w:rsidR="00E509EE" w:rsidRPr="006B379D" w:rsidRDefault="00E509EE" w:rsidP="00DB58D6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4231EF" w:rsidRDefault="00E509EE" w:rsidP="00DB58D6">
            <w:pPr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Кількість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учасників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дитячого</w:t>
            </w:r>
            <w:proofErr w:type="spell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парламенту в </w:t>
            </w:r>
            <w:proofErr w:type="spell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м</w:t>
            </w:r>
            <w:proofErr w:type="gramStart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.Д</w:t>
            </w:r>
            <w:proofErr w:type="gramEnd"/>
            <w:r w:rsidRPr="004231E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рогобичі</w:t>
            </w:r>
            <w:proofErr w:type="spellEnd"/>
          </w:p>
        </w:tc>
        <w:tc>
          <w:tcPr>
            <w:tcW w:w="1137" w:type="dxa"/>
          </w:tcPr>
          <w:p w:rsidR="00E509EE" w:rsidRPr="006B379D" w:rsidRDefault="00E509EE" w:rsidP="00E509EE">
            <w:pPr>
              <w:pStyle w:val="a8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</w:t>
            </w:r>
            <w:r w:rsidR="00A51159">
              <w:rPr>
                <w:sz w:val="22"/>
                <w:szCs w:val="22"/>
                <w:lang w:val="ru-RU"/>
              </w:rPr>
              <w:t>оби</w:t>
            </w:r>
          </w:p>
        </w:tc>
        <w:tc>
          <w:tcPr>
            <w:tcW w:w="1327" w:type="dxa"/>
          </w:tcPr>
          <w:p w:rsidR="00E509EE" w:rsidRPr="00E509EE" w:rsidRDefault="00E509EE" w:rsidP="00DB58D6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E509EE">
              <w:rPr>
                <w:rFonts w:ascii="Times New Roman" w:hAnsi="Times New Roman"/>
                <w:i/>
                <w:sz w:val="18"/>
                <w:szCs w:val="18"/>
              </w:rPr>
              <w:t>Звіт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и </w:t>
            </w:r>
            <w:r w:rsidRPr="00E509EE">
              <w:rPr>
                <w:rFonts w:ascii="Times New Roman" w:hAnsi="Times New Roman"/>
                <w:i/>
                <w:sz w:val="18"/>
                <w:szCs w:val="18"/>
              </w:rPr>
              <w:t xml:space="preserve"> про діяльність парламенту</w:t>
            </w: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2551" w:type="dxa"/>
          </w:tcPr>
          <w:p w:rsidR="00E509EE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111692" w:rsidRDefault="006317F1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E509E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:rsidR="00E509EE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111692" w:rsidRDefault="006317F1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-7</w:t>
            </w:r>
            <w:r w:rsidR="00E509E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D330FC" w:rsidRDefault="00E509EE" w:rsidP="00DB58D6">
            <w:pPr>
              <w:rPr>
                <w:rFonts w:ascii="Times New Roman" w:hAnsi="Times New Roman"/>
                <w:i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проектів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рамках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DARE</w:t>
            </w:r>
          </w:p>
        </w:tc>
        <w:tc>
          <w:tcPr>
            <w:tcW w:w="1137" w:type="dxa"/>
          </w:tcPr>
          <w:p w:rsidR="00E509EE" w:rsidRPr="00A51159" w:rsidRDefault="00E509EE" w:rsidP="00E509EE">
            <w:pPr>
              <w:pStyle w:val="a8"/>
              <w:ind w:firstLine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proofErr w:type="spellStart"/>
            <w:r w:rsidR="00A51159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т</w:t>
            </w:r>
            <w:proofErr w:type="spellEnd"/>
            <w:r w:rsidR="00A5115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51" w:type="dxa"/>
          </w:tcPr>
          <w:p w:rsidR="00E509EE" w:rsidRPr="00111692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E509EE" w:rsidRPr="00111692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6317F1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4231EF" w:rsidRDefault="00E509EE" w:rsidP="00DB58D6">
            <w:pPr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proofErr w:type="spellStart"/>
            <w:r w:rsidRPr="004231EF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ефективності</w:t>
            </w:r>
            <w:proofErr w:type="spellEnd"/>
          </w:p>
        </w:tc>
        <w:tc>
          <w:tcPr>
            <w:tcW w:w="1137" w:type="dxa"/>
          </w:tcPr>
          <w:p w:rsidR="00E509EE" w:rsidRDefault="00E509EE" w:rsidP="00DB58D6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Default="00E509EE" w:rsidP="00DB58D6">
            <w:pPr>
              <w:pStyle w:val="a8"/>
              <w:jc w:val="center"/>
              <w:rPr>
                <w:lang w:val="ru-RU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5C2998" w:rsidRDefault="00E509EE" w:rsidP="00DB58D6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</w:t>
            </w:r>
            <w:r w:rsidRPr="005C2998">
              <w:rPr>
                <w:rFonts w:ascii="Times New Roman" w:hAnsi="Times New Roman"/>
                <w:i/>
                <w:sz w:val="20"/>
              </w:rPr>
              <w:t xml:space="preserve">итрати на забезпечення діяльності </w:t>
            </w:r>
            <w:r>
              <w:rPr>
                <w:rFonts w:ascii="Times New Roman" w:hAnsi="Times New Roman"/>
                <w:i/>
                <w:sz w:val="20"/>
              </w:rPr>
              <w:t>позаштатного</w:t>
            </w:r>
            <w:r w:rsidRPr="005C2998">
              <w:rPr>
                <w:rFonts w:ascii="Times New Roman" w:hAnsi="Times New Roman"/>
                <w:i/>
                <w:sz w:val="20"/>
              </w:rPr>
              <w:t xml:space="preserve"> працівника </w:t>
            </w:r>
          </w:p>
        </w:tc>
        <w:tc>
          <w:tcPr>
            <w:tcW w:w="1137" w:type="dxa"/>
          </w:tcPr>
          <w:p w:rsidR="00E509EE" w:rsidRPr="00695398" w:rsidRDefault="00E509EE" w:rsidP="00DB58D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695398">
              <w:rPr>
                <w:rFonts w:ascii="Times New Roman" w:hAnsi="Times New Roman"/>
                <w:i/>
                <w:sz w:val="20"/>
              </w:rPr>
              <w:t>грн.</w:t>
            </w:r>
          </w:p>
        </w:tc>
        <w:tc>
          <w:tcPr>
            <w:tcW w:w="1327" w:type="dxa"/>
          </w:tcPr>
          <w:p w:rsidR="00E509EE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3D5855" w:rsidRDefault="00E509EE" w:rsidP="00DB58D6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3D5855">
              <w:rPr>
                <w:rFonts w:ascii="Times New Roman" w:hAnsi="Times New Roman"/>
                <w:i/>
                <w:sz w:val="22"/>
                <w:szCs w:val="22"/>
              </w:rPr>
              <w:t xml:space="preserve">Кошторис </w:t>
            </w:r>
          </w:p>
        </w:tc>
        <w:tc>
          <w:tcPr>
            <w:tcW w:w="2639" w:type="dxa"/>
          </w:tcPr>
          <w:p w:rsidR="00E509EE" w:rsidRPr="00744DCE" w:rsidRDefault="00E509EE" w:rsidP="00DB58D6">
            <w:pPr>
              <w:pStyle w:val="a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109677</w:t>
            </w:r>
          </w:p>
        </w:tc>
        <w:tc>
          <w:tcPr>
            <w:tcW w:w="2551" w:type="dxa"/>
          </w:tcPr>
          <w:p w:rsidR="00E509EE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509EE" w:rsidRPr="00111692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109677</w:t>
            </w: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5C2998" w:rsidRDefault="00E509EE" w:rsidP="00DB58D6">
            <w:pPr>
              <w:rPr>
                <w:rFonts w:ascii="Times New Roman" w:hAnsi="Times New Roman"/>
                <w:i/>
                <w:sz w:val="20"/>
              </w:rPr>
            </w:pPr>
            <w:r w:rsidRPr="005C2998">
              <w:rPr>
                <w:rFonts w:ascii="Times New Roman" w:hAnsi="Times New Roman"/>
                <w:i/>
                <w:sz w:val="20"/>
              </w:rPr>
              <w:t xml:space="preserve">середні витрати на </w:t>
            </w:r>
            <w:r>
              <w:rPr>
                <w:rFonts w:ascii="Times New Roman" w:hAnsi="Times New Roman"/>
                <w:i/>
                <w:sz w:val="20"/>
              </w:rPr>
              <w:t>реалізацію одного проекту</w:t>
            </w:r>
          </w:p>
        </w:tc>
        <w:tc>
          <w:tcPr>
            <w:tcW w:w="1137" w:type="dxa"/>
          </w:tcPr>
          <w:p w:rsidR="00E509EE" w:rsidRPr="00695398" w:rsidRDefault="00E509EE" w:rsidP="00DB58D6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грн.</w:t>
            </w:r>
          </w:p>
        </w:tc>
        <w:tc>
          <w:tcPr>
            <w:tcW w:w="1327" w:type="dxa"/>
          </w:tcPr>
          <w:p w:rsidR="00E509EE" w:rsidRPr="00A364DF" w:rsidRDefault="00E509EE" w:rsidP="00DB58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855">
              <w:rPr>
                <w:rFonts w:ascii="Times New Roman" w:hAnsi="Times New Roman"/>
                <w:i/>
                <w:sz w:val="22"/>
                <w:szCs w:val="22"/>
              </w:rPr>
              <w:t xml:space="preserve">Кошторис </w:t>
            </w:r>
          </w:p>
        </w:tc>
        <w:tc>
          <w:tcPr>
            <w:tcW w:w="2639" w:type="dxa"/>
          </w:tcPr>
          <w:p w:rsidR="00E509EE" w:rsidRPr="00F20136" w:rsidRDefault="00E509EE" w:rsidP="00DB58D6">
            <w:pPr>
              <w:pStyle w:val="Nata1"/>
              <w:jc w:val="center"/>
              <w:rPr>
                <w:b w:val="0"/>
                <w:sz w:val="22"/>
                <w:szCs w:val="22"/>
                <w:lang w:val="uk-UA"/>
              </w:rPr>
            </w:pPr>
            <w:r>
              <w:rPr>
                <w:b w:val="0"/>
                <w:sz w:val="22"/>
                <w:szCs w:val="22"/>
                <w:lang w:val="uk-UA"/>
              </w:rPr>
              <w:t>14993,50</w:t>
            </w:r>
          </w:p>
          <w:p w:rsidR="00E509EE" w:rsidRPr="004D7718" w:rsidRDefault="00E509EE" w:rsidP="00DB58D6">
            <w:pPr>
              <w:pStyle w:val="Nata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E509E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1499</w:t>
            </w:r>
            <w:r w:rsidR="00A51159">
              <w:rPr>
                <w:rFonts w:ascii="Times New Roman" w:hAnsi="Times New Roman"/>
                <w:sz w:val="22"/>
                <w:szCs w:val="22"/>
              </w:rPr>
              <w:t>2,40</w:t>
            </w:r>
          </w:p>
        </w:tc>
        <w:tc>
          <w:tcPr>
            <w:tcW w:w="2268" w:type="dxa"/>
          </w:tcPr>
          <w:p w:rsidR="00E509EE" w:rsidRPr="00111692" w:rsidRDefault="00E509EE" w:rsidP="00A511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Підпрограма 2</w:t>
            </w:r>
          </w:p>
        </w:tc>
        <w:tc>
          <w:tcPr>
            <w:tcW w:w="1137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9EE" w:rsidRPr="00111692" w:rsidTr="00E509EE">
        <w:tc>
          <w:tcPr>
            <w:tcW w:w="506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2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137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7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9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E509EE" w:rsidRPr="00111692" w:rsidRDefault="00E509EE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4085" w:rsidRPr="00111692" w:rsidRDefault="00544085" w:rsidP="00544085">
      <w:pPr>
        <w:rPr>
          <w:rFonts w:ascii="Times New Roman" w:hAnsi="Times New Roman"/>
          <w:szCs w:val="28"/>
        </w:rPr>
      </w:pPr>
    </w:p>
    <w:p w:rsidR="00544085" w:rsidRPr="00111692" w:rsidRDefault="00544085" w:rsidP="00544085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8. </w:t>
      </w:r>
      <w:r w:rsidRPr="00111692">
        <w:rPr>
          <w:rFonts w:ascii="Times New Roman" w:hAnsi="Times New Roman"/>
          <w:szCs w:val="28"/>
        </w:rPr>
        <w:t>Джерела фінансування інвестиційних проектів у розрізі підпрограм</w:t>
      </w:r>
      <w:r w:rsidRPr="00111692">
        <w:rPr>
          <w:rFonts w:ascii="Times New Roman" w:hAnsi="Times New Roman"/>
          <w:szCs w:val="28"/>
          <w:vertAlign w:val="superscript"/>
        </w:rPr>
        <w:t>3</w:t>
      </w:r>
    </w:p>
    <w:p w:rsidR="00544085" w:rsidRPr="00111692" w:rsidRDefault="00C14B21" w:rsidP="00544085">
      <w:pPr>
        <w:ind w:firstLine="284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="00544085" w:rsidRPr="00111692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="00544085" w:rsidRPr="00111692">
        <w:rPr>
          <w:rFonts w:ascii="Times New Roman" w:hAnsi="Times New Roman"/>
          <w:sz w:val="22"/>
          <w:szCs w:val="22"/>
        </w:rPr>
        <w:t>грн</w:t>
      </w:r>
      <w:proofErr w:type="spellEnd"/>
      <w:r w:rsidR="00544085" w:rsidRPr="00111692">
        <w:rPr>
          <w:rFonts w:ascii="Times New Roman" w:hAnsi="Times New Roman"/>
          <w:sz w:val="22"/>
          <w:szCs w:val="22"/>
        </w:rPr>
        <w:t>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992"/>
        <w:gridCol w:w="992"/>
        <w:gridCol w:w="992"/>
        <w:gridCol w:w="709"/>
        <w:gridCol w:w="992"/>
        <w:gridCol w:w="993"/>
        <w:gridCol w:w="708"/>
        <w:gridCol w:w="993"/>
        <w:gridCol w:w="992"/>
        <w:gridCol w:w="709"/>
        <w:gridCol w:w="992"/>
        <w:gridCol w:w="992"/>
        <w:gridCol w:w="709"/>
      </w:tblGrid>
      <w:tr w:rsidR="00544085" w:rsidRPr="00111692" w:rsidTr="00544085">
        <w:tc>
          <w:tcPr>
            <w:tcW w:w="675" w:type="dxa"/>
            <w:vMerge w:val="restart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7D38FC">
              <w:rPr>
                <w:rFonts w:ascii="Times New Roman" w:hAnsi="Times New Roman"/>
                <w:snapToGrid w:val="0"/>
                <w:sz w:val="20"/>
              </w:rPr>
              <w:t>Код</w:t>
            </w:r>
          </w:p>
        </w:tc>
        <w:tc>
          <w:tcPr>
            <w:tcW w:w="2694" w:type="dxa"/>
            <w:vMerge w:val="restart"/>
            <w:vAlign w:val="center"/>
          </w:tcPr>
          <w:p w:rsidR="00544085" w:rsidRPr="007D38FC" w:rsidRDefault="00544085" w:rsidP="0054408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992" w:type="dxa"/>
            <w:vMerge w:val="restart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2693" w:type="dxa"/>
            <w:gridSpan w:val="3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7D38FC">
              <w:rPr>
                <w:rFonts w:ascii="Times New Roman" w:hAnsi="Times New Roman"/>
                <w:snapToGrid w:val="0"/>
                <w:sz w:val="22"/>
                <w:szCs w:val="22"/>
              </w:rPr>
              <w:br/>
              <w:t>01 січня звітного періоду</w:t>
            </w:r>
          </w:p>
        </w:tc>
        <w:tc>
          <w:tcPr>
            <w:tcW w:w="2693" w:type="dxa"/>
            <w:gridSpan w:val="3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2694" w:type="dxa"/>
            <w:gridSpan w:val="3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napToGrid w:val="0"/>
                <w:sz w:val="22"/>
                <w:szCs w:val="22"/>
              </w:rPr>
              <w:t>Касові видатки за звітний період</w:t>
            </w:r>
          </w:p>
        </w:tc>
        <w:tc>
          <w:tcPr>
            <w:tcW w:w="2693" w:type="dxa"/>
            <w:gridSpan w:val="3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38FC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</w:p>
        </w:tc>
      </w:tr>
      <w:tr w:rsidR="00544085" w:rsidRPr="00111692" w:rsidTr="00544085">
        <w:trPr>
          <w:cantSplit/>
          <w:trHeight w:val="748"/>
        </w:trPr>
        <w:tc>
          <w:tcPr>
            <w:tcW w:w="675" w:type="dxa"/>
            <w:vMerge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993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08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993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544085" w:rsidRPr="007D38FC" w:rsidRDefault="00544085" w:rsidP="00544085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7D38FC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Підпрограма 1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59" w:type="dxa"/>
            <w:gridSpan w:val="14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085" w:rsidRPr="00111692" w:rsidTr="00544085">
        <w:tc>
          <w:tcPr>
            <w:tcW w:w="675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544085" w:rsidRPr="00111692" w:rsidRDefault="00544085" w:rsidP="00544085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44085" w:rsidRPr="00111692" w:rsidRDefault="00544085" w:rsidP="005440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4085" w:rsidRPr="00111692" w:rsidRDefault="00544085" w:rsidP="00544085">
      <w:pPr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vertAlign w:val="superscript"/>
        </w:rPr>
        <w:br/>
      </w:r>
      <w:r w:rsidRPr="00111692">
        <w:rPr>
          <w:rFonts w:ascii="Times New Roman" w:hAnsi="Times New Roman"/>
          <w:sz w:val="22"/>
          <w:szCs w:val="22"/>
          <w:vertAlign w:val="superscript"/>
        </w:rPr>
        <w:t>1</w:t>
      </w:r>
      <w:r w:rsidRPr="00111692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111692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544085" w:rsidRPr="00111692" w:rsidRDefault="00544085" w:rsidP="00C14B21">
      <w:pPr>
        <w:jc w:val="both"/>
        <w:rPr>
          <w:rFonts w:ascii="Times New Roman" w:hAnsi="Times New Roman"/>
          <w:sz w:val="22"/>
          <w:szCs w:val="22"/>
        </w:rPr>
      </w:pPr>
      <w:r w:rsidRPr="00111692">
        <w:rPr>
          <w:rFonts w:ascii="Times New Roman" w:hAnsi="Times New Roman"/>
          <w:sz w:val="22"/>
          <w:szCs w:val="22"/>
          <w:vertAlign w:val="superscript"/>
        </w:rPr>
        <w:t>2</w:t>
      </w:r>
      <w:r w:rsidRPr="00111692">
        <w:rPr>
          <w:rFonts w:ascii="Times New Roman" w:hAnsi="Times New Roman"/>
          <w:sz w:val="22"/>
          <w:szCs w:val="22"/>
        </w:rPr>
        <w:t xml:space="preserve"> Зазначаються усі підпрограми та завдання, затверджені паспортом бюджетної програми.</w:t>
      </w:r>
    </w:p>
    <w:p w:rsidR="00544085" w:rsidRPr="00111692" w:rsidRDefault="00544085" w:rsidP="00C14B21">
      <w:pPr>
        <w:jc w:val="both"/>
        <w:rPr>
          <w:rFonts w:ascii="Times New Roman" w:hAnsi="Times New Roman"/>
          <w:sz w:val="22"/>
          <w:szCs w:val="22"/>
        </w:rPr>
      </w:pPr>
      <w:r w:rsidRPr="00111692">
        <w:rPr>
          <w:rFonts w:ascii="Times New Roman" w:hAnsi="Times New Roman"/>
          <w:sz w:val="22"/>
          <w:szCs w:val="22"/>
          <w:vertAlign w:val="superscript"/>
        </w:rPr>
        <w:t xml:space="preserve">3 </w:t>
      </w:r>
      <w:r w:rsidRPr="00111692">
        <w:rPr>
          <w:rFonts w:ascii="Times New Roman" w:hAnsi="Times New Roman"/>
          <w:sz w:val="22"/>
          <w:szCs w:val="22"/>
        </w:rPr>
        <w:t>Пункт 8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465B8" w:rsidRDefault="009465B8" w:rsidP="009465B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Керівник установи головного розпорядника </w:t>
      </w:r>
      <w:r>
        <w:rPr>
          <w:rFonts w:ascii="Times New Roman" w:hAnsi="Times New Roman"/>
          <w:sz w:val="22"/>
          <w:szCs w:val="22"/>
        </w:rPr>
        <w:br/>
        <w:t xml:space="preserve">бюджетних коштів </w:t>
      </w:r>
      <w:r>
        <w:rPr>
          <w:rFonts w:ascii="Times New Roman" w:hAnsi="Times New Roman"/>
          <w:sz w:val="22"/>
          <w:szCs w:val="22"/>
          <w:lang w:val="ru-RU"/>
        </w:rPr>
        <w:t xml:space="preserve">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__________  Т.Я.Кучма_________</w:t>
      </w:r>
      <w:r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  <w:lang w:val="ru-RU"/>
        </w:rPr>
        <w:t xml:space="preserve">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  <w:lang w:val="ru-RU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  (підпис)        (ініціали та прізвище)</w:t>
      </w:r>
    </w:p>
    <w:p w:rsidR="009465B8" w:rsidRPr="009465B8" w:rsidRDefault="009465B8" w:rsidP="009465B8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</w:rPr>
        <w:t>Головний бухгалтер установи головного</w:t>
      </w:r>
    </w:p>
    <w:p w:rsidR="009465B8" w:rsidRDefault="009465B8" w:rsidP="009465B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розпорядника бюджетних коштів                                  __________                   М.Є.</w:t>
      </w:r>
      <w:proofErr w:type="spellStart"/>
      <w:r>
        <w:rPr>
          <w:rFonts w:ascii="Times New Roman" w:hAnsi="Times New Roman"/>
          <w:sz w:val="22"/>
          <w:szCs w:val="22"/>
        </w:rPr>
        <w:t>Оршанська</w:t>
      </w:r>
      <w:proofErr w:type="spellEnd"/>
      <w:r>
        <w:rPr>
          <w:rFonts w:ascii="Times New Roman" w:hAnsi="Times New Roman"/>
          <w:sz w:val="22"/>
          <w:szCs w:val="22"/>
        </w:rPr>
        <w:t xml:space="preserve">______ </w:t>
      </w:r>
      <w:r>
        <w:rPr>
          <w:rFonts w:ascii="Times New Roman" w:hAnsi="Times New Roman"/>
          <w:sz w:val="22"/>
          <w:szCs w:val="22"/>
        </w:rPr>
        <w:br/>
        <w:t xml:space="preserve">                                                                                                    (підпис)            (ініціали та прізвище)            </w:t>
      </w:r>
    </w:p>
    <w:p w:rsidR="00544085" w:rsidRPr="00111692" w:rsidRDefault="00544085" w:rsidP="00544085">
      <w:pPr>
        <w:spacing w:before="120"/>
        <w:rPr>
          <w:rFonts w:ascii="Times New Roman" w:hAnsi="Times New Roman"/>
          <w:sz w:val="24"/>
          <w:szCs w:val="24"/>
        </w:rPr>
      </w:pPr>
    </w:p>
    <w:sectPr w:rsidR="00544085" w:rsidRPr="00111692" w:rsidSect="00544085">
      <w:headerReference w:type="even" r:id="rId7"/>
      <w:headerReference w:type="default" r:id="rId8"/>
      <w:footerReference w:type="even" r:id="rId9"/>
      <w:pgSz w:w="16838" w:h="11906" w:orient="landscape"/>
      <w:pgMar w:top="709" w:right="1103" w:bottom="5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BF" w:rsidRDefault="008E7FBF">
      <w:r>
        <w:separator/>
      </w:r>
    </w:p>
  </w:endnote>
  <w:endnote w:type="continuationSeparator" w:id="0">
    <w:p w:rsidR="008E7FBF" w:rsidRDefault="008E7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ED8" w:rsidRDefault="00146B2B" w:rsidP="005440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A1E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1ED8" w:rsidRDefault="003A1ED8" w:rsidP="0054408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BF" w:rsidRDefault="008E7FBF">
      <w:r>
        <w:separator/>
      </w:r>
    </w:p>
  </w:footnote>
  <w:footnote w:type="continuationSeparator" w:id="0">
    <w:p w:rsidR="008E7FBF" w:rsidRDefault="008E7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ED8" w:rsidRDefault="00146B2B" w:rsidP="0054408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1E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1ED8" w:rsidRDefault="003A1E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ED8" w:rsidRPr="004D434E" w:rsidRDefault="00146B2B" w:rsidP="00544085">
    <w:pPr>
      <w:pStyle w:val="a3"/>
      <w:framePr w:wrap="around" w:vAnchor="text" w:hAnchor="page" w:x="8437" w:y="-276"/>
      <w:rPr>
        <w:rStyle w:val="a7"/>
        <w:rFonts w:ascii="Times New Roman" w:hAnsi="Times New Roman"/>
        <w:sz w:val="24"/>
        <w:szCs w:val="24"/>
      </w:rPr>
    </w:pPr>
    <w:r w:rsidRPr="004D434E">
      <w:rPr>
        <w:rStyle w:val="a7"/>
        <w:rFonts w:ascii="Times New Roman" w:hAnsi="Times New Roman"/>
        <w:sz w:val="24"/>
        <w:szCs w:val="24"/>
      </w:rPr>
      <w:fldChar w:fldCharType="begin"/>
    </w:r>
    <w:r w:rsidR="003A1ED8" w:rsidRPr="004D434E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4D434E">
      <w:rPr>
        <w:rStyle w:val="a7"/>
        <w:rFonts w:ascii="Times New Roman" w:hAnsi="Times New Roman"/>
        <w:sz w:val="24"/>
        <w:szCs w:val="24"/>
      </w:rPr>
      <w:fldChar w:fldCharType="separate"/>
    </w:r>
    <w:r w:rsidR="00C97B31">
      <w:rPr>
        <w:rStyle w:val="a7"/>
        <w:rFonts w:ascii="Times New Roman" w:hAnsi="Times New Roman"/>
        <w:noProof/>
        <w:sz w:val="24"/>
        <w:szCs w:val="24"/>
      </w:rPr>
      <w:t>2</w:t>
    </w:r>
    <w:r w:rsidRPr="004D434E">
      <w:rPr>
        <w:rStyle w:val="a7"/>
        <w:rFonts w:ascii="Times New Roman" w:hAnsi="Times New Roman"/>
        <w:sz w:val="24"/>
        <w:szCs w:val="24"/>
      </w:rPr>
      <w:fldChar w:fldCharType="end"/>
    </w:r>
  </w:p>
  <w:p w:rsidR="003A1ED8" w:rsidRDefault="003A1ED8" w:rsidP="0054408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B5013"/>
    <w:multiLevelType w:val="hybridMultilevel"/>
    <w:tmpl w:val="1E2CFCE8"/>
    <w:lvl w:ilvl="0" w:tplc="A528691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085"/>
    <w:rsid w:val="00026CA0"/>
    <w:rsid w:val="000345AF"/>
    <w:rsid w:val="00066A0A"/>
    <w:rsid w:val="000F2E23"/>
    <w:rsid w:val="000F79AF"/>
    <w:rsid w:val="00104F9C"/>
    <w:rsid w:val="001169F2"/>
    <w:rsid w:val="001314CF"/>
    <w:rsid w:val="00146B2B"/>
    <w:rsid w:val="001A759D"/>
    <w:rsid w:val="001D2BC0"/>
    <w:rsid w:val="001D703E"/>
    <w:rsid w:val="00205B79"/>
    <w:rsid w:val="00224126"/>
    <w:rsid w:val="00254C12"/>
    <w:rsid w:val="00282060"/>
    <w:rsid w:val="00292AD1"/>
    <w:rsid w:val="002B3D80"/>
    <w:rsid w:val="00301026"/>
    <w:rsid w:val="003A1ED8"/>
    <w:rsid w:val="003A3869"/>
    <w:rsid w:val="003D1AB9"/>
    <w:rsid w:val="00406B48"/>
    <w:rsid w:val="00446170"/>
    <w:rsid w:val="0046668F"/>
    <w:rsid w:val="00507167"/>
    <w:rsid w:val="00513AD1"/>
    <w:rsid w:val="00541A64"/>
    <w:rsid w:val="00544085"/>
    <w:rsid w:val="005B100A"/>
    <w:rsid w:val="005C3C7A"/>
    <w:rsid w:val="00630996"/>
    <w:rsid w:val="006317F1"/>
    <w:rsid w:val="006359A9"/>
    <w:rsid w:val="0064505D"/>
    <w:rsid w:val="006527F1"/>
    <w:rsid w:val="00681189"/>
    <w:rsid w:val="006A344A"/>
    <w:rsid w:val="00741735"/>
    <w:rsid w:val="0079547C"/>
    <w:rsid w:val="007A5138"/>
    <w:rsid w:val="007B5A72"/>
    <w:rsid w:val="008146A3"/>
    <w:rsid w:val="00816D03"/>
    <w:rsid w:val="008310DD"/>
    <w:rsid w:val="0083634F"/>
    <w:rsid w:val="00855FA5"/>
    <w:rsid w:val="00857491"/>
    <w:rsid w:val="008C1EE4"/>
    <w:rsid w:val="008E5AE1"/>
    <w:rsid w:val="008E7FBF"/>
    <w:rsid w:val="00904126"/>
    <w:rsid w:val="00935A73"/>
    <w:rsid w:val="00937274"/>
    <w:rsid w:val="009465B8"/>
    <w:rsid w:val="0099182F"/>
    <w:rsid w:val="00A26200"/>
    <w:rsid w:val="00A43E6F"/>
    <w:rsid w:val="00A51159"/>
    <w:rsid w:val="00A52881"/>
    <w:rsid w:val="00A57421"/>
    <w:rsid w:val="00A868BA"/>
    <w:rsid w:val="00AD5C0E"/>
    <w:rsid w:val="00B16160"/>
    <w:rsid w:val="00B327DB"/>
    <w:rsid w:val="00BA1DA4"/>
    <w:rsid w:val="00BA56EF"/>
    <w:rsid w:val="00BD7521"/>
    <w:rsid w:val="00C14B21"/>
    <w:rsid w:val="00C97B31"/>
    <w:rsid w:val="00CB4298"/>
    <w:rsid w:val="00CC2384"/>
    <w:rsid w:val="00CC666A"/>
    <w:rsid w:val="00CE1EA3"/>
    <w:rsid w:val="00D74B2F"/>
    <w:rsid w:val="00DA2803"/>
    <w:rsid w:val="00DB56D8"/>
    <w:rsid w:val="00DB58D6"/>
    <w:rsid w:val="00DE50FA"/>
    <w:rsid w:val="00E12E9D"/>
    <w:rsid w:val="00E509EE"/>
    <w:rsid w:val="00E85AAE"/>
    <w:rsid w:val="00EB7F93"/>
    <w:rsid w:val="00EC7383"/>
    <w:rsid w:val="00F16AF3"/>
    <w:rsid w:val="00F71EE6"/>
    <w:rsid w:val="00FA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085"/>
    <w:rPr>
      <w:rFonts w:ascii="Arial" w:hAnsi="Arial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544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544085"/>
    <w:rPr>
      <w:rFonts w:ascii="Arial" w:hAnsi="Arial"/>
      <w:sz w:val="28"/>
      <w:lang w:val="uk-UA" w:eastAsia="ru-RU" w:bidi="ar-SA"/>
    </w:rPr>
  </w:style>
  <w:style w:type="paragraph" w:styleId="a5">
    <w:name w:val="footer"/>
    <w:basedOn w:val="a"/>
    <w:link w:val="a6"/>
    <w:semiHidden/>
    <w:rsid w:val="005440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544085"/>
    <w:rPr>
      <w:rFonts w:ascii="Arial" w:hAnsi="Arial"/>
      <w:sz w:val="28"/>
      <w:lang w:val="uk-UA" w:eastAsia="ru-RU" w:bidi="ar-SA"/>
    </w:rPr>
  </w:style>
  <w:style w:type="character" w:styleId="a7">
    <w:name w:val="page number"/>
    <w:basedOn w:val="a0"/>
    <w:semiHidden/>
    <w:rsid w:val="00544085"/>
  </w:style>
  <w:style w:type="paragraph" w:customStyle="1" w:styleId="Nata1">
    <w:name w:val="Nata1"/>
    <w:basedOn w:val="a"/>
    <w:semiHidden/>
    <w:rsid w:val="002B3D80"/>
    <w:pPr>
      <w:jc w:val="both"/>
    </w:pPr>
    <w:rPr>
      <w:rFonts w:ascii="Times New Roman" w:hAnsi="Times New Roman"/>
      <w:b/>
      <w:sz w:val="26"/>
      <w:lang w:val="ru-RU"/>
    </w:rPr>
  </w:style>
  <w:style w:type="paragraph" w:styleId="a8">
    <w:name w:val="Normal (Web)"/>
    <w:aliases w:val="Обычный (Web)"/>
    <w:basedOn w:val="a"/>
    <w:semiHidden/>
    <w:rsid w:val="002B3D80"/>
    <w:pPr>
      <w:spacing w:before="100" w:after="100"/>
      <w:ind w:firstLine="567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3">
    <w:name w:val="Body Text 3"/>
    <w:basedOn w:val="a"/>
    <w:link w:val="30"/>
    <w:rsid w:val="007B5A72"/>
    <w:rPr>
      <w:rFonts w:ascii="Times New Roman" w:hAnsi="Times New Roman"/>
      <w:sz w:val="18"/>
      <w:lang w:eastAsia="uk-UA"/>
    </w:rPr>
  </w:style>
  <w:style w:type="character" w:customStyle="1" w:styleId="30">
    <w:name w:val="Основной текст 3 Знак"/>
    <w:basedOn w:val="a0"/>
    <w:link w:val="3"/>
    <w:rsid w:val="007B5A72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RePack by SPecialiST</Company>
  <LinksUpToDate>false</LinksUpToDate>
  <CharactersWithSpaces>10594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georgina</dc:creator>
  <cp:lastModifiedBy>User</cp:lastModifiedBy>
  <cp:revision>5</cp:revision>
  <cp:lastPrinted>2019-02-18T08:05:00Z</cp:lastPrinted>
  <dcterms:created xsi:type="dcterms:W3CDTF">2019-02-15T13:50:00Z</dcterms:created>
  <dcterms:modified xsi:type="dcterms:W3CDTF">2019-02-18T08:08:00Z</dcterms:modified>
</cp:coreProperties>
</file>